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2B4697" w14:textId="781D19A9" w:rsidR="00FB3B6B" w:rsidRPr="00FA00F9" w:rsidRDefault="00BC6E7B" w:rsidP="00BC6E7B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FA00F9">
        <w:rPr>
          <w:rFonts w:eastAsia="Cambria"/>
          <w:b/>
          <w:sz w:val="28"/>
          <w:szCs w:val="28"/>
          <w:lang w:eastAsia="en-US"/>
        </w:rPr>
        <w:t>АНКЕТ</w:t>
      </w:r>
      <w:r w:rsidR="00A34D5D" w:rsidRPr="00FA00F9">
        <w:rPr>
          <w:rFonts w:eastAsia="Cambria"/>
          <w:b/>
          <w:sz w:val="28"/>
          <w:szCs w:val="28"/>
          <w:lang w:eastAsia="en-US"/>
        </w:rPr>
        <w:t>НА КАРТА</w:t>
      </w:r>
      <w:r w:rsidR="00E3390D" w:rsidRPr="00FA00F9">
        <w:rPr>
          <w:rFonts w:eastAsia="Cambria"/>
          <w:b/>
          <w:sz w:val="28"/>
          <w:szCs w:val="28"/>
          <w:lang w:eastAsia="en-US"/>
        </w:rPr>
        <w:t xml:space="preserve"> </w:t>
      </w:r>
      <w:r w:rsidRPr="00FA00F9">
        <w:rPr>
          <w:rFonts w:eastAsia="Cambria"/>
          <w:b/>
          <w:sz w:val="28"/>
          <w:szCs w:val="28"/>
          <w:lang w:eastAsia="en-US"/>
        </w:rPr>
        <w:t xml:space="preserve">ЗА </w:t>
      </w:r>
      <w:r w:rsidR="007D74CB" w:rsidRPr="00FA00F9">
        <w:rPr>
          <w:rFonts w:eastAsia="Cambria"/>
          <w:b/>
          <w:sz w:val="28"/>
          <w:szCs w:val="28"/>
          <w:lang w:eastAsia="en-US"/>
        </w:rPr>
        <w:t>РАБОТОДАТЕЛИ</w:t>
      </w:r>
    </w:p>
    <w:p w14:paraId="3EE1D109" w14:textId="77777777" w:rsidR="00516188" w:rsidRDefault="00516188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highlight w:val="lightGray"/>
          <w:lang w:eastAsia="en-US"/>
        </w:rPr>
      </w:pPr>
    </w:p>
    <w:p w14:paraId="01480735" w14:textId="0273C3B0" w:rsidR="006C36E9" w:rsidRPr="00E0261E" w:rsidRDefault="00EA3F1A" w:rsidP="006C36E9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8</w:t>
      </w:r>
      <w:r w:rsidR="00E0261E" w:rsidRPr="00516188">
        <w:rPr>
          <w:rFonts w:eastAsia="Cambria"/>
          <w:b/>
          <w:sz w:val="22"/>
          <w:szCs w:val="22"/>
          <w:lang w:eastAsia="en-US"/>
        </w:rPr>
        <w:t>-12</w:t>
      </w:r>
      <w:r w:rsidR="006C36E9" w:rsidRPr="00516188">
        <w:rPr>
          <w:rFonts w:eastAsia="Cambria"/>
          <w:b/>
          <w:sz w:val="22"/>
          <w:szCs w:val="22"/>
          <w:lang w:eastAsia="en-US"/>
        </w:rPr>
        <w:t xml:space="preserve"> </w:t>
      </w:r>
      <w:r w:rsidR="00E0261E" w:rsidRPr="00516188">
        <w:rPr>
          <w:rFonts w:eastAsia="Cambria"/>
          <w:b/>
          <w:sz w:val="22"/>
          <w:szCs w:val="22"/>
          <w:lang w:eastAsia="en-US"/>
        </w:rPr>
        <w:t>КЛАС</w:t>
      </w:r>
    </w:p>
    <w:p w14:paraId="73B352A2" w14:textId="78A181DE" w:rsidR="00BC6E7B" w:rsidRPr="00FA00F9" w:rsidRDefault="00BC6E7B" w:rsidP="00BC6E7B">
      <w:pPr>
        <w:suppressAutoHyphens/>
        <w:spacing w:before="240"/>
        <w:ind w:firstLine="720"/>
        <w:jc w:val="both"/>
        <w:rPr>
          <w:rFonts w:eastAsia="SimSun"/>
          <w:bCs/>
          <w:color w:val="FF0000"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 xml:space="preserve">УВАЖАЕМИ </w:t>
      </w:r>
      <w:r w:rsidR="00FB3B6B" w:rsidRPr="00FA00F9">
        <w:rPr>
          <w:rFonts w:eastAsia="SimSun"/>
          <w:b/>
          <w:sz w:val="22"/>
          <w:szCs w:val="22"/>
          <w:lang w:eastAsia="ar-SA"/>
        </w:rPr>
        <w:t>РАБОТОДАТЕЛИ</w:t>
      </w:r>
      <w:r w:rsidRPr="00FA00F9">
        <w:rPr>
          <w:rFonts w:eastAsia="SimSun"/>
          <w:b/>
          <w:sz w:val="22"/>
          <w:szCs w:val="22"/>
          <w:lang w:eastAsia="ar-SA"/>
        </w:rPr>
        <w:t>,</w:t>
      </w:r>
      <w:r w:rsidR="007E5133" w:rsidRPr="00FA00F9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26573408" w14:textId="3F358723" w:rsidR="007D74CB" w:rsidRPr="00FA00F9" w:rsidRDefault="00761721" w:rsidP="007D74CB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 xml:space="preserve">По </w:t>
      </w:r>
      <w:r w:rsidR="00AC2776" w:rsidRPr="00FA00F9">
        <w:rPr>
          <w:rFonts w:eastAsia="SimSun"/>
          <w:bCs/>
          <w:sz w:val="22"/>
          <w:szCs w:val="22"/>
          <w:lang w:eastAsia="ar-SA"/>
        </w:rPr>
        <w:t>проект</w:t>
      </w:r>
      <w:r w:rsidR="007D74CB" w:rsidRPr="00FA00F9">
        <w:rPr>
          <w:sz w:val="22"/>
          <w:szCs w:val="22"/>
        </w:rPr>
        <w:t xml:space="preserve"> BG05M2OP001-2.014-0001 ,,Подкрепа за </w:t>
      </w:r>
      <w:proofErr w:type="spellStart"/>
      <w:r w:rsidR="007D74CB" w:rsidRPr="00FA00F9">
        <w:rPr>
          <w:sz w:val="22"/>
          <w:szCs w:val="22"/>
        </w:rPr>
        <w:t>дуалната</w:t>
      </w:r>
      <w:proofErr w:type="spellEnd"/>
      <w:r w:rsidR="007D74CB" w:rsidRPr="00FA00F9">
        <w:rPr>
          <w:sz w:val="22"/>
          <w:szCs w:val="22"/>
        </w:rPr>
        <w:t xml:space="preserve"> система на обучение“</w:t>
      </w:r>
      <w:r w:rsidRPr="00FA00F9">
        <w:rPr>
          <w:sz w:val="22"/>
          <w:szCs w:val="22"/>
        </w:rPr>
        <w:t xml:space="preserve"> </w:t>
      </w:r>
      <w:r w:rsidR="00FA00F9" w:rsidRPr="00FA00F9">
        <w:rPr>
          <w:sz w:val="22"/>
          <w:szCs w:val="22"/>
        </w:rPr>
        <w:t xml:space="preserve">Вие </w:t>
      </w:r>
      <w:r w:rsidRPr="00FA00F9">
        <w:rPr>
          <w:sz w:val="22"/>
          <w:szCs w:val="22"/>
        </w:rPr>
        <w:t xml:space="preserve">сте </w:t>
      </w:r>
      <w:r w:rsidR="00A34D5D" w:rsidRPr="00FA00F9">
        <w:rPr>
          <w:sz w:val="22"/>
          <w:szCs w:val="22"/>
        </w:rPr>
        <w:t>предприятие-</w:t>
      </w:r>
      <w:r w:rsidRPr="00FA00F9">
        <w:rPr>
          <w:sz w:val="22"/>
          <w:szCs w:val="22"/>
        </w:rPr>
        <w:t xml:space="preserve">партньор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</w:t>
      </w:r>
      <w:r w:rsidRPr="00FA00F9">
        <w:rPr>
          <w:rFonts w:eastAsia="SimSun"/>
          <w:bCs/>
          <w:sz w:val="22"/>
          <w:szCs w:val="22"/>
          <w:lang w:eastAsia="ar-SA"/>
        </w:rPr>
        <w:t>ото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обучение. На тази основа се обръщаме към Вас 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7D74CB" w:rsidRPr="00FA00F9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7D74CB" w:rsidRPr="00FA00F9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180906" w:rsidRPr="00FA00F9">
        <w:rPr>
          <w:rFonts w:eastAsia="SimSun"/>
          <w:bCs/>
          <w:sz w:val="22"/>
          <w:szCs w:val="22"/>
          <w:lang w:eastAsia="ar-SA"/>
        </w:rPr>
        <w:t xml:space="preserve"> и за оценяване на работното място</w:t>
      </w:r>
      <w:r w:rsidR="007D74CB" w:rsidRPr="00FA00F9">
        <w:rPr>
          <w:rFonts w:eastAsia="SimSun"/>
          <w:bCs/>
          <w:sz w:val="22"/>
          <w:szCs w:val="22"/>
          <w:lang w:eastAsia="ar-SA"/>
        </w:rPr>
        <w:t>, разработван от „СИЕЛА-БКО“ по силата на договор с Министерство на образованието и науката.</w:t>
      </w:r>
    </w:p>
    <w:p w14:paraId="68CA189B" w14:textId="10C29371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SimSun"/>
          <w:sz w:val="22"/>
          <w:szCs w:val="22"/>
          <w:lang w:eastAsia="ar-SA"/>
        </w:rPr>
      </w:pPr>
      <w:r w:rsidRPr="00FA00F9">
        <w:rPr>
          <w:rFonts w:eastAsia="SimSun"/>
          <w:sz w:val="22"/>
          <w:szCs w:val="22"/>
          <w:lang w:eastAsia="ar-SA"/>
        </w:rPr>
        <w:t>Анкетата се попълва от работодателите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– юридически лица,</w:t>
      </w:r>
      <w:r w:rsidRPr="00FA00F9">
        <w:rPr>
          <w:rFonts w:eastAsia="SimSun"/>
          <w:sz w:val="22"/>
          <w:szCs w:val="22"/>
          <w:lang w:eastAsia="ar-SA"/>
        </w:rPr>
        <w:t xml:space="preserve"> ангажирани с </w:t>
      </w:r>
      <w:proofErr w:type="spellStart"/>
      <w:r w:rsidRPr="00FA00F9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Pr="00FA00F9">
        <w:rPr>
          <w:rFonts w:eastAsia="SimSun"/>
          <w:sz w:val="22"/>
          <w:szCs w:val="22"/>
          <w:lang w:eastAsia="ar-SA"/>
        </w:rPr>
        <w:t xml:space="preserve"> система на обучение по 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проекта. В случай, че юридическото лице </w:t>
      </w:r>
      <w:r w:rsidR="00180906" w:rsidRPr="00FA00F9">
        <w:rPr>
          <w:rFonts w:eastAsia="SimSun"/>
          <w:sz w:val="22"/>
          <w:szCs w:val="22"/>
          <w:lang w:eastAsia="ar-SA"/>
        </w:rPr>
        <w:t>участва в проекта чрез кл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онове/ представителства </w:t>
      </w:r>
      <w:r w:rsidR="00180906" w:rsidRPr="00FA00F9">
        <w:rPr>
          <w:rFonts w:eastAsia="SimSun"/>
          <w:sz w:val="22"/>
          <w:szCs w:val="22"/>
          <w:lang w:eastAsia="ar-SA"/>
        </w:rPr>
        <w:t>от</w:t>
      </w:r>
      <w:r w:rsidR="00AC2776" w:rsidRPr="00FA00F9">
        <w:rPr>
          <w:rFonts w:eastAsia="SimSun"/>
          <w:sz w:val="22"/>
          <w:szCs w:val="22"/>
          <w:lang w:eastAsia="ar-SA"/>
        </w:rPr>
        <w:t xml:space="preserve"> различни градове, то всяко от тях попълва анкетата самостоятелно.</w:t>
      </w:r>
    </w:p>
    <w:p w14:paraId="4C5AC765" w14:textId="77777777" w:rsidR="007D74CB" w:rsidRPr="00FA00F9" w:rsidRDefault="007D74CB" w:rsidP="007D74CB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FA00F9">
        <w:rPr>
          <w:rFonts w:eastAsia="SimSun"/>
          <w:sz w:val="22"/>
          <w:szCs w:val="22"/>
          <w:lang w:eastAsia="ar-SA"/>
        </w:rPr>
        <w:t xml:space="preserve">Изследването е анонимно, резултатите от него ще бъдат използвани само в обобщен вид. </w:t>
      </w:r>
    </w:p>
    <w:p w14:paraId="2FA2DE95" w14:textId="378ED2EB" w:rsidR="000E58C9" w:rsidRDefault="007D74CB" w:rsidP="00184462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7D3E476D" w14:textId="631E5E81" w:rsidR="00184462" w:rsidRPr="00FE5840" w:rsidRDefault="00FE42E9" w:rsidP="00FE5840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color w:val="00B050"/>
          <w:sz w:val="22"/>
          <w:szCs w:val="22"/>
          <w:lang w:eastAsia="zh-TW"/>
        </w:rPr>
        <w:t>ВЪПРОСИ 0-12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са за</w:t>
      </w:r>
      <w:r w:rsidR="00FE5840" w:rsidRPr="00773123">
        <w:rPr>
          <w:rFonts w:eastAsia="PMingLiU"/>
          <w:b/>
          <w:color w:val="FF0000"/>
          <w:sz w:val="22"/>
          <w:szCs w:val="22"/>
          <w:lang w:eastAsia="zh-TW"/>
        </w:rPr>
        <w:t xml:space="preserve"> </w:t>
      </w:r>
      <w:r w:rsidR="00494ACD" w:rsidRPr="0091226D">
        <w:rPr>
          <w:rFonts w:eastAsia="PMingLiU"/>
          <w:b/>
          <w:color w:val="00B050"/>
          <w:sz w:val="22"/>
          <w:szCs w:val="22"/>
          <w:lang w:eastAsia="zh-TW"/>
        </w:rPr>
        <w:t>работодатели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 xml:space="preserve"> </w:t>
      </w:r>
      <w:r w:rsidR="0091226D">
        <w:rPr>
          <w:rFonts w:eastAsia="PMingLiU"/>
          <w:b/>
          <w:color w:val="00B050"/>
          <w:sz w:val="22"/>
          <w:szCs w:val="22"/>
          <w:lang w:eastAsia="zh-TW"/>
        </w:rPr>
        <w:t xml:space="preserve">на </w:t>
      </w:r>
      <w:r w:rsidR="00FE5840" w:rsidRPr="00E830FE">
        <w:rPr>
          <w:rFonts w:eastAsia="PMingLiU"/>
          <w:b/>
          <w:color w:val="00B050"/>
          <w:sz w:val="22"/>
          <w:szCs w:val="22"/>
          <w:lang w:eastAsia="zh-TW"/>
        </w:rPr>
        <w:t>всички класове</w:t>
      </w:r>
      <w:r w:rsidR="00E55AA7">
        <w:rPr>
          <w:rFonts w:eastAsia="PMingLiU"/>
          <w:b/>
          <w:color w:val="00B050"/>
          <w:sz w:val="22"/>
          <w:szCs w:val="22"/>
          <w:lang w:eastAsia="zh-TW"/>
        </w:rPr>
        <w:t xml:space="preserve"> 8-12</w:t>
      </w:r>
    </w:p>
    <w:p w14:paraId="454374B6" w14:textId="58583526" w:rsidR="00B35DA6" w:rsidRPr="00FA00F9" w:rsidRDefault="00F460BB" w:rsidP="00CB30DB">
      <w:pPr>
        <w:shd w:val="clear" w:color="auto" w:fill="BFBFBF" w:themeFill="background1" w:themeFillShade="BF"/>
        <w:suppressAutoHyphens/>
        <w:spacing w:before="120" w:after="240"/>
        <w:ind w:left="720" w:hanging="720"/>
        <w:jc w:val="center"/>
        <w:rPr>
          <w:rFonts w:eastAsia="SimSun"/>
          <w:b/>
          <w:sz w:val="22"/>
          <w:szCs w:val="22"/>
          <w:lang w:eastAsia="ar-SA"/>
        </w:rPr>
      </w:pPr>
      <w:r w:rsidRPr="00FA00F9">
        <w:rPr>
          <w:rFonts w:eastAsia="SimSun"/>
          <w:b/>
          <w:sz w:val="22"/>
          <w:szCs w:val="22"/>
          <w:lang w:eastAsia="ar-SA"/>
        </w:rPr>
        <w:t>ОБЩА ИНФОРМАЦИЯ ЗА ПРЕДПРИЯТИЕТО-РАБОТОДАТЕЛ</w:t>
      </w:r>
      <w:r w:rsidR="00CB30DB">
        <w:rPr>
          <w:rFonts w:eastAsia="SimSun"/>
          <w:b/>
          <w:sz w:val="22"/>
          <w:szCs w:val="22"/>
          <w:lang w:eastAsia="ar-SA"/>
        </w:rPr>
        <w:t xml:space="preserve"> </w:t>
      </w:r>
      <w:r w:rsidR="00E7573C">
        <w:rPr>
          <w:rFonts w:eastAsia="SimSun"/>
          <w:b/>
          <w:sz w:val="22"/>
          <w:szCs w:val="22"/>
          <w:lang w:eastAsia="ar-SA"/>
        </w:rPr>
        <w:t>И</w:t>
      </w:r>
      <w:r w:rsidR="00CB30DB">
        <w:rPr>
          <w:rFonts w:eastAsia="SimSun"/>
          <w:b/>
          <w:sz w:val="22"/>
          <w:szCs w:val="22"/>
          <w:lang w:eastAsia="ar-SA"/>
        </w:rPr>
        <w:t xml:space="preserve"> РЕСПОНДЕНТА</w:t>
      </w:r>
    </w:p>
    <w:p w14:paraId="1992F37A" w14:textId="4A342A28" w:rsidR="00EA4161" w:rsidRPr="00FA00F9" w:rsidRDefault="00BC6E7B" w:rsidP="00BC6E7B">
      <w:pPr>
        <w:spacing w:after="160" w:line="259" w:lineRule="auto"/>
        <w:jc w:val="both"/>
        <w:rPr>
          <w:rFonts w:eastAsia="PMingLiU"/>
          <w:color w:val="00B050"/>
          <w:sz w:val="22"/>
          <w:szCs w:val="22"/>
          <w:lang w:eastAsia="zh-TW"/>
        </w:rPr>
      </w:pPr>
      <w:r w:rsidRPr="00FA00F9">
        <w:rPr>
          <w:rFonts w:eastAsia="PMingLiU"/>
          <w:color w:val="00B050"/>
          <w:sz w:val="22"/>
          <w:szCs w:val="22"/>
          <w:lang w:eastAsia="zh-TW"/>
        </w:rPr>
        <w:t>Изходящи данни,</w:t>
      </w:r>
      <w:r w:rsidR="00F055C3" w:rsidRPr="00FA00F9">
        <w:rPr>
          <w:rFonts w:eastAsia="PMingLiU"/>
          <w:color w:val="00B050"/>
          <w:sz w:val="22"/>
          <w:szCs w:val="22"/>
          <w:lang w:eastAsia="zh-TW"/>
        </w:rPr>
        <w:t xml:space="preserve"> които </w:t>
      </w:r>
      <w:r w:rsidR="00302ECA" w:rsidRPr="00FA00F9">
        <w:rPr>
          <w:rFonts w:eastAsia="PMingLiU"/>
          <w:color w:val="00B050"/>
          <w:sz w:val="22"/>
          <w:szCs w:val="22"/>
          <w:lang w:eastAsia="zh-TW"/>
        </w:rPr>
        <w:t>ще ни трябват от</w:t>
      </w:r>
      <w:r w:rsidR="00876D9D" w:rsidRPr="00FA00F9">
        <w:rPr>
          <w:rFonts w:eastAsia="PMingLiU"/>
          <w:color w:val="00B050"/>
          <w:sz w:val="22"/>
          <w:szCs w:val="22"/>
          <w:lang w:eastAsia="zh-TW"/>
        </w:rPr>
        <w:t xml:space="preserve"> работодателите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 xml:space="preserve"> (независимо 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от коя платформа</w:t>
      </w:r>
      <w:r w:rsidR="00E73A9E" w:rsidRPr="00FA00F9">
        <w:rPr>
          <w:rFonts w:eastAsia="PMingLiU"/>
          <w:color w:val="00B050"/>
          <w:sz w:val="22"/>
          <w:szCs w:val="22"/>
          <w:lang w:eastAsia="zh-TW"/>
        </w:rPr>
        <w:t xml:space="preserve"> ще ги получим</w:t>
      </w:r>
      <w:r w:rsidR="00EB20E1" w:rsidRPr="00FA00F9">
        <w:rPr>
          <w:rFonts w:eastAsia="PMingLiU"/>
          <w:color w:val="00B050"/>
          <w:sz w:val="22"/>
          <w:szCs w:val="22"/>
          <w:lang w:eastAsia="zh-TW"/>
        </w:rPr>
        <w:t>)</w:t>
      </w:r>
      <w:r w:rsidR="00787DE3" w:rsidRPr="00FA00F9">
        <w:rPr>
          <w:rFonts w:eastAsia="PMingLiU"/>
          <w:color w:val="00B050"/>
          <w:sz w:val="22"/>
          <w:szCs w:val="22"/>
          <w:lang w:eastAsia="zh-TW"/>
        </w:rPr>
        <w:t>.</w:t>
      </w:r>
      <w:r w:rsidR="00D96E62" w:rsidRPr="00FA00F9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197B91CD" w14:textId="10EAD18C" w:rsidR="009D71FF" w:rsidRPr="005508C5" w:rsidRDefault="009D71FF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Данни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за </w:t>
      </w:r>
      <w:r w:rsidR="00AA517D">
        <w:rPr>
          <w:rFonts w:eastAsia="PMingLiU"/>
          <w:b/>
          <w:color w:val="000000" w:themeColor="text1"/>
          <w:sz w:val="22"/>
          <w:szCs w:val="22"/>
          <w:lang w:eastAsia="zh-TW"/>
        </w:rPr>
        <w:t>фирмата/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предприятието</w:t>
      </w:r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Pr="005508C5">
        <w:t xml:space="preserve">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58DF1D72" w14:textId="088D7B74" w:rsidR="009D71FF" w:rsidRPr="009D71FF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териториална област;</w:t>
      </w:r>
    </w:p>
    <w:p w14:paraId="36C5CAE9" w14:textId="20AAE1CB" w:rsidR="009D71FF" w:rsidRPr="009B57E1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брой училища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,</w:t>
      </w:r>
      <w:r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с които има сключен договор за партньорство</w:t>
      </w:r>
      <w:r w:rsidR="009B57E1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2D449506" w14:textId="4C0D89DC" w:rsidR="009B57E1" w:rsidRPr="00D6375D" w:rsidRDefault="009B57E1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вид училищата </w:t>
      </w: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– професионална гимназия, профилирана гимназия, средно училище;</w:t>
      </w:r>
    </w:p>
    <w:p w14:paraId="077AAEC1" w14:textId="4CCFD240" w:rsidR="00D6375D" w:rsidRPr="0091226D" w:rsidRDefault="00D6375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код и име на училищ</w:t>
      </w:r>
      <w:r w:rsidR="00773123" w:rsidRPr="0091226D">
        <w:rPr>
          <w:rFonts w:eastAsia="PMingLiU"/>
          <w:b/>
          <w:bCs/>
          <w:i/>
          <w:iCs/>
          <w:sz w:val="22"/>
          <w:szCs w:val="22"/>
          <w:lang w:eastAsia="zh-TW"/>
        </w:rPr>
        <w:t>ата</w:t>
      </w:r>
      <w:r w:rsidR="0091226D">
        <w:rPr>
          <w:rFonts w:eastAsia="PMingLiU"/>
          <w:b/>
          <w:bCs/>
          <w:i/>
          <w:iCs/>
          <w:sz w:val="22"/>
          <w:szCs w:val="22"/>
          <w:lang w:eastAsia="zh-TW"/>
        </w:rPr>
        <w:t>;</w:t>
      </w:r>
    </w:p>
    <w:p w14:paraId="027983A5" w14:textId="4E7C3DDE" w:rsidR="009D71FF" w:rsidRPr="003F7BFB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класове по 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>ДСО,</w:t>
      </w:r>
      <w:r w:rsidRP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sz w:val="22"/>
          <w:szCs w:val="22"/>
          <w:lang w:eastAsia="zh-TW"/>
        </w:rPr>
        <w:t>в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които</w:t>
      </w:r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провеждал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45653D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 тази година </w:t>
      </w:r>
      <w:proofErr w:type="spellStart"/>
      <w:r w:rsidR="0045653D">
        <w:rPr>
          <w:rFonts w:eastAsia="PMingLiU"/>
          <w:bCs/>
          <w:i/>
          <w:iCs/>
          <w:sz w:val="22"/>
          <w:szCs w:val="22"/>
          <w:lang w:eastAsia="zh-TW"/>
        </w:rPr>
        <w:t>година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0ABC13A2" w14:textId="7E30B61B" w:rsidR="009D71FF" w:rsidRPr="00184462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i/>
          <w:iCs/>
          <w:sz w:val="22"/>
          <w:szCs w:val="22"/>
          <w:lang w:eastAsia="zh-TW"/>
        </w:rPr>
        <w:t xml:space="preserve">класове по ДСО, </w:t>
      </w:r>
      <w:r w:rsidR="0045653D" w:rsidRPr="00184462">
        <w:rPr>
          <w:rFonts w:eastAsia="PMingLiU"/>
          <w:i/>
          <w:iCs/>
          <w:sz w:val="22"/>
          <w:szCs w:val="22"/>
          <w:lang w:eastAsia="zh-TW"/>
        </w:rPr>
        <w:t xml:space="preserve">в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които </w:t>
      </w:r>
      <w:r w:rsidR="0045653D"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провежда обучение </w:t>
      </w:r>
      <w:r w:rsidRP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през предходната учебна година; </w:t>
      </w:r>
    </w:p>
    <w:p w14:paraId="530FAD47" w14:textId="3E3D1663" w:rsidR="009D71FF" w:rsidRPr="0045653D" w:rsidRDefault="009D71FF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областите, професиите, специалностите и степените</w:t>
      </w:r>
      <w:r w:rsidR="0045653D" w:rsidRPr="0045653D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</w:t>
      </w:r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по която/които предприятието провежда </w:t>
      </w:r>
      <w:proofErr w:type="spellStart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</w:t>
      </w:r>
      <w:proofErr w:type="spellEnd"/>
      <w:r w:rsidR="0045653D" w:rsidRP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 във всяко едно от учебните заведения</w:t>
      </w:r>
      <w:r w:rsidR="0045653D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48909EBE" w14:textId="47556159" w:rsidR="0045653D" w:rsidRPr="0045653D" w:rsidRDefault="0045653D" w:rsidP="00701FFA">
      <w:pPr>
        <w:pStyle w:val="ListParagraph"/>
        <w:numPr>
          <w:ilvl w:val="1"/>
          <w:numId w:val="14"/>
        </w:numPr>
        <w:spacing w:after="160" w:line="259" w:lineRule="auto"/>
        <w:jc w:val="both"/>
        <w:rPr>
          <w:rFonts w:eastAsia="PMingLiU"/>
          <w:bCs/>
          <w:i/>
          <w:iCs/>
          <w:sz w:val="22"/>
          <w:szCs w:val="22"/>
          <w:lang w:eastAsia="zh-TW"/>
        </w:rPr>
      </w:pPr>
      <w:r w:rsidRPr="0045653D">
        <w:rPr>
          <w:rFonts w:eastAsia="PMingLiU"/>
          <w:bCs/>
          <w:i/>
          <w:iCs/>
          <w:sz w:val="22"/>
          <w:szCs w:val="22"/>
          <w:lang w:eastAsia="zh-TW"/>
        </w:rPr>
        <w:t>общият брой на учениците, с к</w:t>
      </w:r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оито провеждате </w:t>
      </w:r>
      <w:proofErr w:type="spellStart"/>
      <w:r w:rsidR="00184462">
        <w:rPr>
          <w:rFonts w:eastAsia="PMingLiU"/>
          <w:bCs/>
          <w:i/>
          <w:iCs/>
          <w:sz w:val="22"/>
          <w:szCs w:val="22"/>
          <w:lang w:eastAsia="zh-TW"/>
        </w:rPr>
        <w:t>дуално</w:t>
      </w:r>
      <w:proofErr w:type="spellEnd"/>
      <w:r w:rsidR="00184462">
        <w:rPr>
          <w:rFonts w:eastAsia="PMingLiU"/>
          <w:bCs/>
          <w:i/>
          <w:iCs/>
          <w:sz w:val="22"/>
          <w:szCs w:val="22"/>
          <w:lang w:eastAsia="zh-TW"/>
        </w:rPr>
        <w:t xml:space="preserve"> обучение</w:t>
      </w:r>
    </w:p>
    <w:p w14:paraId="3B13694D" w14:textId="77777777" w:rsidR="0045653D" w:rsidRPr="0045653D" w:rsidRDefault="0045653D" w:rsidP="0045653D">
      <w:pPr>
        <w:pStyle w:val="ListParagraph"/>
        <w:spacing w:after="160" w:line="259" w:lineRule="auto"/>
        <w:ind w:left="1440"/>
        <w:jc w:val="both"/>
        <w:rPr>
          <w:rFonts w:eastAsia="PMingLiU"/>
          <w:b/>
          <w:sz w:val="22"/>
          <w:szCs w:val="22"/>
          <w:lang w:eastAsia="zh-TW"/>
        </w:rPr>
      </w:pPr>
    </w:p>
    <w:p w14:paraId="7F455ACC" w14:textId="22DF6A05" w:rsidR="00BF22DC" w:rsidRPr="00184462" w:rsidRDefault="00F20C9D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184462">
        <w:rPr>
          <w:rFonts w:eastAsia="PMingLiU"/>
          <w:b/>
          <w:sz w:val="22"/>
          <w:szCs w:val="22"/>
          <w:lang w:eastAsia="zh-TW"/>
        </w:rPr>
        <w:t>Вашето предприятие/компания е:</w:t>
      </w:r>
    </w:p>
    <w:p w14:paraId="07C90899" w14:textId="771B45CB" w:rsidR="003E3612" w:rsidRDefault="00BF22DC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A00F9">
        <w:rPr>
          <w:rFonts w:eastAsia="SimSun"/>
          <w:bCs/>
          <w:color w:val="000000"/>
          <w:sz w:val="22"/>
          <w:szCs w:val="22"/>
          <w:lang w:eastAsia="ar-SA"/>
        </w:rPr>
        <w:t>ЕТ</w:t>
      </w:r>
    </w:p>
    <w:p w14:paraId="31D23108" w14:textId="6FF3198E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ООД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3E3612" w:rsidRPr="00F20C9D">
        <w:rPr>
          <w:rFonts w:eastAsia="SimSun"/>
          <w:bCs/>
          <w:color w:val="000000"/>
          <w:sz w:val="22"/>
          <w:szCs w:val="22"/>
          <w:lang w:eastAsia="ar-SA"/>
        </w:rPr>
        <w:t>ЕООД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53579568" w14:textId="5C285153" w:rsidR="003E3612" w:rsidRDefault="003E3612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АД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="00BF22DC" w:rsidRPr="00F20C9D">
        <w:rPr>
          <w:rFonts w:eastAsia="SimSun"/>
          <w:bCs/>
          <w:color w:val="000000"/>
          <w:sz w:val="22"/>
          <w:szCs w:val="22"/>
          <w:lang w:eastAsia="ar-SA"/>
        </w:rPr>
        <w:t>ЕАД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49833E46" w14:textId="46F1A163" w:rsidR="00F20C9D" w:rsidRPr="00184462" w:rsidRDefault="00F20C9D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184462">
        <w:rPr>
          <w:rFonts w:eastAsia="SimSun"/>
          <w:bCs/>
          <w:sz w:val="22"/>
          <w:szCs w:val="22"/>
          <w:lang w:eastAsia="ar-SA"/>
        </w:rPr>
        <w:t>СД</w:t>
      </w:r>
    </w:p>
    <w:p w14:paraId="63713C4B" w14:textId="11C4B6FF" w:rsidR="003E3612" w:rsidRPr="00F20C9D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</w:t>
      </w:r>
      <w:r w:rsidR="00F20C9D" w:rsidRPr="00F20C9D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F20C9D">
        <w:rPr>
          <w:rFonts w:eastAsia="SimSun"/>
          <w:bCs/>
          <w:color w:val="000000"/>
          <w:sz w:val="22"/>
          <w:szCs w:val="22"/>
          <w:lang w:eastAsia="ar-SA"/>
        </w:rPr>
        <w:t>КДА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</w:p>
    <w:p w14:paraId="67BD7F09" w14:textId="42ACFFF2" w:rsidR="00BF22DC" w:rsidRPr="002C1952" w:rsidRDefault="00BF22DC" w:rsidP="0018446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ЗПКУ</w:t>
      </w:r>
      <w:r w:rsidR="002C1952" w:rsidRPr="002C1952">
        <w:rPr>
          <w:rFonts w:eastAsia="SimSun"/>
          <w:bCs/>
          <w:color w:val="000000"/>
          <w:sz w:val="22"/>
          <w:szCs w:val="22"/>
          <w:lang w:eastAsia="ar-SA"/>
        </w:rPr>
        <w:t xml:space="preserve">, </w:t>
      </w:r>
      <w:r w:rsidRPr="002C1952">
        <w:rPr>
          <w:rFonts w:eastAsia="SimSun"/>
          <w:bCs/>
          <w:color w:val="000000"/>
          <w:sz w:val="22"/>
          <w:szCs w:val="22"/>
          <w:lang w:eastAsia="ar-SA"/>
        </w:rPr>
        <w:t>ЗППК</w:t>
      </w:r>
      <w:r w:rsidR="002C1952">
        <w:rPr>
          <w:rFonts w:eastAsia="SimSun"/>
          <w:bCs/>
          <w:color w:val="000000"/>
          <w:sz w:val="22"/>
          <w:szCs w:val="22"/>
          <w:lang w:eastAsia="ar-SA"/>
        </w:rPr>
        <w:t xml:space="preserve">  </w:t>
      </w:r>
    </w:p>
    <w:p w14:paraId="3A995FBE" w14:textId="23670DC5" w:rsidR="0009461A" w:rsidRDefault="002C1952" w:rsidP="003E3612">
      <w:pPr>
        <w:pStyle w:val="ListParagraph"/>
        <w:numPr>
          <w:ilvl w:val="1"/>
          <w:numId w:val="3"/>
        </w:numPr>
        <w:spacing w:after="160" w:line="259" w:lineRule="auto"/>
        <w:jc w:val="both"/>
        <w:rPr>
          <w:rFonts w:eastAsia="PMingLiU"/>
          <w:bCs/>
          <w:sz w:val="22"/>
          <w:szCs w:val="22"/>
          <w:lang w:eastAsia="zh-TW"/>
        </w:rPr>
      </w:pPr>
      <w:r w:rsidRPr="003E3612">
        <w:rPr>
          <w:rFonts w:eastAsia="PMingLiU"/>
          <w:bCs/>
          <w:sz w:val="22"/>
          <w:szCs w:val="22"/>
          <w:lang w:eastAsia="zh-TW"/>
        </w:rPr>
        <w:t>Д</w:t>
      </w:r>
      <w:r w:rsidR="003E3612" w:rsidRPr="003E3612">
        <w:rPr>
          <w:rFonts w:eastAsia="PMingLiU"/>
          <w:bCs/>
          <w:sz w:val="22"/>
          <w:szCs w:val="22"/>
          <w:lang w:eastAsia="zh-TW"/>
        </w:rPr>
        <w:t>руго</w:t>
      </w:r>
      <w:r>
        <w:rPr>
          <w:rFonts w:eastAsia="PMingLiU"/>
          <w:bCs/>
          <w:sz w:val="22"/>
          <w:szCs w:val="22"/>
          <w:lang w:eastAsia="zh-TW"/>
        </w:rPr>
        <w:t xml:space="preserve"> (</w:t>
      </w:r>
      <w:r w:rsidRPr="00773123">
        <w:rPr>
          <w:rFonts w:eastAsia="PMingLiU"/>
          <w:bCs/>
          <w:i/>
          <w:iCs/>
          <w:sz w:val="22"/>
          <w:szCs w:val="22"/>
          <w:lang w:eastAsia="zh-TW"/>
        </w:rPr>
        <w:t>какво</w:t>
      </w:r>
      <w:r>
        <w:rPr>
          <w:rFonts w:eastAsia="PMingLiU"/>
          <w:bCs/>
          <w:sz w:val="22"/>
          <w:szCs w:val="22"/>
          <w:lang w:eastAsia="zh-TW"/>
        </w:rPr>
        <w:t>) ……………</w:t>
      </w:r>
    </w:p>
    <w:p w14:paraId="3272CA2B" w14:textId="7139B2FA" w:rsidR="000050A0" w:rsidRDefault="000050A0" w:rsidP="00CB30DB">
      <w:pPr>
        <w:pStyle w:val="ListParagraph"/>
        <w:spacing w:after="160" w:line="259" w:lineRule="auto"/>
        <w:jc w:val="both"/>
        <w:rPr>
          <w:rFonts w:eastAsia="PMingLiU"/>
          <w:sz w:val="22"/>
          <w:szCs w:val="22"/>
          <w:lang w:eastAsia="zh-TW"/>
        </w:rPr>
      </w:pPr>
    </w:p>
    <w:p w14:paraId="4556A547" w14:textId="365594E6" w:rsidR="00705AE1" w:rsidRDefault="00705AE1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Вашето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предприятие участвало ли е в </w:t>
      </w:r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предходни проекти за провеждане на </w:t>
      </w:r>
      <w:proofErr w:type="spellStart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>дуално</w:t>
      </w:r>
      <w:proofErr w:type="spellEnd"/>
      <w:r w:rsidRP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280F6079" w14:textId="77777777" w:rsidR="00705AE1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Да</w:t>
      </w:r>
    </w:p>
    <w:p w14:paraId="70F4C6F7" w14:textId="024E8954" w:rsidR="00705AE1" w:rsidRPr="00A15364" w:rsidRDefault="00705AE1" w:rsidP="00701FFA">
      <w:pPr>
        <w:pStyle w:val="ListParagraph"/>
        <w:numPr>
          <w:ilvl w:val="0"/>
          <w:numId w:val="15"/>
        </w:numPr>
        <w:tabs>
          <w:tab w:val="left" w:pos="567"/>
          <w:tab w:val="left" w:pos="1134"/>
        </w:tabs>
        <w:spacing w:after="160" w:line="256" w:lineRule="auto"/>
        <w:ind w:left="567" w:firstLine="142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 xml:space="preserve">Не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на </w:t>
      </w:r>
      <w:r w:rsidRPr="00CB30DB">
        <w:rPr>
          <w:rFonts w:eastAsia="PMingLiU"/>
          <w:b/>
          <w:i/>
          <w:sz w:val="22"/>
          <w:szCs w:val="22"/>
          <w:lang w:eastAsia="zh-TW"/>
        </w:rPr>
        <w:t xml:space="preserve">въпрос </w:t>
      </w:r>
      <w:r w:rsidR="00CB30DB" w:rsidRPr="00CB30DB">
        <w:rPr>
          <w:rFonts w:eastAsia="PMingLiU"/>
          <w:b/>
          <w:i/>
          <w:sz w:val="22"/>
          <w:szCs w:val="22"/>
          <w:lang w:eastAsia="zh-TW"/>
        </w:rPr>
        <w:t>5</w:t>
      </w:r>
    </w:p>
    <w:p w14:paraId="710886C8" w14:textId="77777777" w:rsidR="00A15364" w:rsidRDefault="00A15364" w:rsidP="00A15364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518F53CA" w14:textId="0678B52A" w:rsid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 </w:t>
      </w:r>
      <w:r w:rsidR="00BB4049">
        <w:rPr>
          <w:rFonts w:eastAsia="PMingLiU"/>
          <w:b/>
          <w:sz w:val="22"/>
          <w:szCs w:val="22"/>
          <w:lang w:eastAsia="zh-TW"/>
        </w:rPr>
        <w:t xml:space="preserve">Вашето </w:t>
      </w:r>
      <w:r>
        <w:rPr>
          <w:rFonts w:eastAsia="PMingLiU"/>
          <w:b/>
          <w:sz w:val="22"/>
          <w:szCs w:val="22"/>
          <w:lang w:eastAsia="zh-TW"/>
        </w:rPr>
        <w:t xml:space="preserve">предприятие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028E5F41" w14:textId="2F2A1189" w:rsidR="00A15364" w:rsidRDefault="00A15364" w:rsidP="00125408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5BAC6CA" w14:textId="77777777" w:rsidR="00A15364" w:rsidRDefault="00A15364" w:rsidP="00A15364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</w:p>
    <w:p w14:paraId="74E80603" w14:textId="1CB38CB7" w:rsidR="00A15364" w:rsidRPr="00A15364" w:rsidRDefault="00A1536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15364">
        <w:rPr>
          <w:rFonts w:eastAsia="PMingLiU"/>
          <w:b/>
          <w:sz w:val="22"/>
          <w:szCs w:val="22"/>
          <w:lang w:eastAsia="zh-TW"/>
        </w:rPr>
        <w:t xml:space="preserve">Какъв е общият брой </w:t>
      </w:r>
      <w:r>
        <w:rPr>
          <w:rFonts w:eastAsia="PMingLiU"/>
          <w:b/>
          <w:sz w:val="22"/>
          <w:szCs w:val="22"/>
          <w:lang w:eastAsia="zh-TW"/>
        </w:rPr>
        <w:t>на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ученици, преминали през </w:t>
      </w:r>
      <w:proofErr w:type="spellStart"/>
      <w:r w:rsidRPr="00A15364">
        <w:rPr>
          <w:rFonts w:eastAsia="PMingLiU"/>
          <w:b/>
          <w:sz w:val="22"/>
          <w:szCs w:val="22"/>
          <w:lang w:eastAsia="zh-TW"/>
        </w:rPr>
        <w:t>дуално</w:t>
      </w:r>
      <w:proofErr w:type="spellEnd"/>
      <w:r w:rsidRPr="00A15364">
        <w:rPr>
          <w:rFonts w:eastAsia="PMingLiU"/>
          <w:b/>
          <w:sz w:val="22"/>
          <w:szCs w:val="22"/>
          <w:lang w:eastAsia="zh-TW"/>
        </w:rPr>
        <w:t xml:space="preserve"> обучение в</w:t>
      </w:r>
      <w:r>
        <w:rPr>
          <w:rFonts w:eastAsia="PMingLiU"/>
          <w:b/>
          <w:sz w:val="22"/>
          <w:szCs w:val="22"/>
          <w:lang w:eastAsia="zh-TW"/>
        </w:rPr>
        <w:t>ъв Вашето</w:t>
      </w:r>
      <w:r w:rsidRPr="00A15364">
        <w:rPr>
          <w:rFonts w:eastAsia="PMingLiU"/>
          <w:b/>
          <w:sz w:val="22"/>
          <w:szCs w:val="22"/>
          <w:lang w:eastAsia="zh-TW"/>
        </w:rPr>
        <w:t xml:space="preserve"> предприятието досега</w:t>
      </w:r>
      <w:r>
        <w:rPr>
          <w:rFonts w:eastAsia="PMingLiU"/>
          <w:b/>
          <w:sz w:val="22"/>
          <w:szCs w:val="22"/>
          <w:lang w:eastAsia="zh-TW"/>
        </w:rPr>
        <w:t>?</w:t>
      </w:r>
    </w:p>
    <w:p w14:paraId="40E04993" w14:textId="7777777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До 10</w:t>
      </w:r>
    </w:p>
    <w:p w14:paraId="77736617" w14:textId="0EF18527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11 до 25</w:t>
      </w:r>
    </w:p>
    <w:p w14:paraId="21206A75" w14:textId="7AEE4E3A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26 до 50</w:t>
      </w:r>
    </w:p>
    <w:p w14:paraId="73A0C5C5" w14:textId="4EB6B3C8" w:rsidR="00A15364" w:rsidRPr="00A15364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От 50 до 100</w:t>
      </w:r>
    </w:p>
    <w:p w14:paraId="4D941782" w14:textId="293A47B9" w:rsidR="00705AE1" w:rsidRDefault="00A15364" w:rsidP="00701FFA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A15364">
        <w:rPr>
          <w:rFonts w:eastAsia="SimSun"/>
          <w:bCs/>
          <w:color w:val="000000"/>
          <w:sz w:val="22"/>
          <w:szCs w:val="22"/>
          <w:lang w:eastAsia="ar-SA"/>
        </w:rPr>
        <w:t>Над 100</w:t>
      </w:r>
    </w:p>
    <w:p w14:paraId="048BC01B" w14:textId="147C2D3D" w:rsidR="00A15364" w:rsidRDefault="00A15364" w:rsidP="00A15364">
      <w:pPr>
        <w:pStyle w:val="ListParagraph"/>
        <w:spacing w:after="160" w:line="259" w:lineRule="auto"/>
        <w:ind w:left="1080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</w:p>
    <w:p w14:paraId="7AE04CBB" w14:textId="1D5E3007" w:rsidR="00CB30DB" w:rsidRDefault="00CB30DB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PMingLiU"/>
          <w:b/>
          <w:sz w:val="22"/>
          <w:szCs w:val="22"/>
          <w:lang w:eastAsia="zh-TW"/>
        </w:rPr>
        <w:t>Какво позиция/ длъжност заемате в предприятието?</w:t>
      </w:r>
    </w:p>
    <w:p w14:paraId="41653D82" w14:textId="593306F7" w:rsidR="00125408" w:rsidRPr="00B37221" w:rsidRDefault="00B37221" w:rsidP="00B37221">
      <w:pPr>
        <w:tabs>
          <w:tab w:val="left" w:pos="284"/>
          <w:tab w:val="left" w:pos="851"/>
          <w:tab w:val="left" w:pos="993"/>
        </w:tabs>
        <w:spacing w:line="257" w:lineRule="auto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ab/>
      </w:r>
      <w:r w:rsidR="00125408" w:rsidRPr="00B37221"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54BD7A5" w14:textId="77777777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Управител</w:t>
      </w:r>
    </w:p>
    <w:p w14:paraId="06AF8624" w14:textId="4B88D2E8" w:rsid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Ръководител/ координатор на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обучението чрез работа</w:t>
      </w:r>
    </w:p>
    <w:p w14:paraId="6B7F799A" w14:textId="6E6DB97D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Ръководител Човешки ресурси</w:t>
      </w:r>
    </w:p>
    <w:p w14:paraId="1468F239" w14:textId="775A4BA8" w:rsidR="00CB30DB" w:rsidRPr="00CB30DB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>аставник</w:t>
      </w:r>
    </w:p>
    <w:p w14:paraId="731A927F" w14:textId="0DFD6A0D" w:rsidR="00CB30DB" w:rsidRPr="00362017" w:rsidRDefault="00CB30DB" w:rsidP="00701FFA">
      <w:pPr>
        <w:pStyle w:val="ListParagraph"/>
        <w:numPr>
          <w:ilvl w:val="0"/>
          <w:numId w:val="1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CB30DB">
        <w:rPr>
          <w:rFonts w:eastAsia="SimSun"/>
          <w:bCs/>
          <w:color w:val="000000"/>
          <w:sz w:val="22"/>
          <w:szCs w:val="22"/>
          <w:lang w:eastAsia="ar-SA"/>
        </w:rPr>
        <w:t>Дру</w:t>
      </w:r>
      <w:r>
        <w:rPr>
          <w:rFonts w:eastAsia="SimSun"/>
          <w:bCs/>
          <w:color w:val="000000"/>
          <w:sz w:val="22"/>
          <w:szCs w:val="22"/>
          <w:lang w:eastAsia="ar-SA"/>
        </w:rPr>
        <w:t>го</w:t>
      </w:r>
      <w:r w:rsidRPr="00CB30DB">
        <w:rPr>
          <w:rFonts w:eastAsia="SimSun"/>
          <w:bCs/>
          <w:color w:val="000000"/>
          <w:sz w:val="22"/>
          <w:szCs w:val="22"/>
          <w:lang w:eastAsia="ar-SA"/>
        </w:rPr>
        <w:t xml:space="preserve"> 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(</w:t>
      </w:r>
      <w:r w:rsidR="00362017"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</w:t>
      </w:r>
      <w:r w:rsidRPr="00362017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, посочете</w:t>
      </w:r>
      <w:r w:rsidR="00362017">
        <w:rPr>
          <w:rFonts w:eastAsia="SimSun"/>
          <w:bCs/>
          <w:color w:val="000000"/>
          <w:sz w:val="22"/>
          <w:szCs w:val="22"/>
          <w:lang w:eastAsia="ar-SA"/>
        </w:rPr>
        <w:t>) ………………………………………………..</w:t>
      </w:r>
    </w:p>
    <w:p w14:paraId="4DC62498" w14:textId="32E94D10" w:rsidR="00362017" w:rsidRDefault="00362017" w:rsidP="00362017">
      <w:pPr>
        <w:pStyle w:val="ListParagraph"/>
        <w:spacing w:after="160" w:line="259" w:lineRule="auto"/>
        <w:ind w:left="1080"/>
        <w:jc w:val="both"/>
        <w:rPr>
          <w:rFonts w:eastAsia="PMingLiU"/>
          <w:b/>
          <w:sz w:val="22"/>
          <w:szCs w:val="22"/>
          <w:lang w:eastAsia="zh-TW"/>
        </w:rPr>
      </w:pPr>
    </w:p>
    <w:p w14:paraId="4AFFCC8E" w14:textId="0B6B4944" w:rsidR="00362017" w:rsidRDefault="00362017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Cambria"/>
          <w:bCs/>
          <w:sz w:val="22"/>
          <w:szCs w:val="22"/>
          <w:lang w:eastAsia="en-US"/>
        </w:rPr>
      </w:pPr>
      <w:r>
        <w:rPr>
          <w:rFonts w:eastAsia="PMingLiU"/>
          <w:b/>
          <w:sz w:val="22"/>
          <w:szCs w:val="22"/>
          <w:lang w:eastAsia="zh-TW"/>
        </w:rPr>
        <w:t>Вие лично общо колко години</w:t>
      </w:r>
      <w:r w:rsidRPr="003F7BFB">
        <w:rPr>
          <w:rFonts w:eastAsia="PMingLiU"/>
          <w:b/>
          <w:sz w:val="22"/>
          <w:szCs w:val="22"/>
          <w:lang w:eastAsia="zh-TW"/>
        </w:rPr>
        <w:t xml:space="preserve"> опит </w:t>
      </w:r>
      <w:r>
        <w:rPr>
          <w:rFonts w:eastAsia="PMingLiU"/>
          <w:b/>
          <w:sz w:val="22"/>
          <w:szCs w:val="22"/>
          <w:lang w:eastAsia="zh-TW"/>
        </w:rPr>
        <w:t xml:space="preserve">имате в сферата на </w:t>
      </w:r>
      <w:proofErr w:type="spellStart"/>
      <w:r>
        <w:rPr>
          <w:rFonts w:eastAsia="PMingLiU"/>
          <w:b/>
          <w:sz w:val="22"/>
          <w:szCs w:val="22"/>
          <w:lang w:eastAsia="zh-TW"/>
        </w:rPr>
        <w:t>дуалното</w:t>
      </w:r>
      <w:proofErr w:type="spellEnd"/>
      <w:r>
        <w:rPr>
          <w:rFonts w:eastAsia="PMingLiU"/>
          <w:b/>
          <w:sz w:val="22"/>
          <w:szCs w:val="22"/>
          <w:lang w:eastAsia="zh-TW"/>
        </w:rPr>
        <w:t xml:space="preserve"> обучение</w:t>
      </w:r>
      <w:r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Pr="005508C5">
        <w:rPr>
          <w:rFonts w:eastAsia="Cambria"/>
          <w:bCs/>
          <w:sz w:val="22"/>
          <w:szCs w:val="22"/>
          <w:lang w:eastAsia="en-US"/>
        </w:rPr>
        <w:tab/>
      </w:r>
    </w:p>
    <w:p w14:paraId="52574B23" w14:textId="77777777" w:rsidR="00362017" w:rsidRDefault="00362017" w:rsidP="00B37221">
      <w:pPr>
        <w:pStyle w:val="ListParagraph"/>
        <w:widowControl w:val="0"/>
        <w:autoSpaceDE w:val="0"/>
        <w:autoSpaceDN w:val="0"/>
        <w:ind w:hanging="436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49B17B1F" w14:textId="77777777" w:rsidR="00BB4049" w:rsidRPr="00BB4049" w:rsidRDefault="00BB4049" w:rsidP="00BB4049">
      <w:pPr>
        <w:pStyle w:val="ListParagraph"/>
        <w:widowControl w:val="0"/>
        <w:autoSpaceDE w:val="0"/>
        <w:autoSpaceDN w:val="0"/>
        <w:rPr>
          <w:rFonts w:eastAsia="PMingLiU"/>
          <w:bCs/>
          <w:iCs/>
          <w:sz w:val="22"/>
          <w:szCs w:val="22"/>
          <w:lang w:eastAsia="zh-TW"/>
        </w:rPr>
      </w:pPr>
    </w:p>
    <w:p w14:paraId="269A8DC2" w14:textId="10D12671" w:rsidR="00E7573C" w:rsidRP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Cs/>
          <w:sz w:val="22"/>
          <w:szCs w:val="22"/>
          <w:lang w:eastAsia="zh-TW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информационни събития, свързани с </w:t>
      </w:r>
      <w:proofErr w:type="spellStart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7573C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562E2F22" w14:textId="19BA995F" w:rsidR="00E7573C" w:rsidRP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44D307E3" w14:textId="0F140A8D" w:rsidR="00E7573C" w:rsidRDefault="00E7573C" w:rsidP="00701FFA">
      <w:pPr>
        <w:pStyle w:val="ListParagraph"/>
        <w:numPr>
          <w:ilvl w:val="0"/>
          <w:numId w:val="18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Не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>
        <w:rPr>
          <w:rFonts w:eastAsia="PMingLiU"/>
          <w:b/>
          <w:i/>
          <w:sz w:val="22"/>
          <w:szCs w:val="22"/>
          <w:lang w:eastAsia="zh-TW"/>
        </w:rPr>
        <w:t xml:space="preserve">Премини </w:t>
      </w:r>
      <w:r w:rsidRPr="00CA59A6">
        <w:rPr>
          <w:rFonts w:eastAsia="PMingLiU"/>
          <w:b/>
          <w:i/>
          <w:sz w:val="22"/>
          <w:szCs w:val="22"/>
          <w:lang w:eastAsia="zh-TW"/>
        </w:rPr>
        <w:t>на въпрос 9</w:t>
      </w:r>
    </w:p>
    <w:p w14:paraId="6EE275D0" w14:textId="77777777" w:rsidR="00E7573C" w:rsidRDefault="00E7573C" w:rsidP="00E7573C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1478E4EF" w14:textId="53B40B83" w:rsidR="00E7573C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какви информационни събития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свързани с 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 участвал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 xml:space="preserve"> (Моля, избери всички верни отговори)</w:t>
      </w:r>
    </w:p>
    <w:p w14:paraId="7CF36BDB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217D9D65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6B0BEC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436BB00D" w14:textId="77777777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154DA9FB" w14:textId="4FD2FC5F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1F4D550E" w14:textId="7DE4DE9D" w:rsidR="00E7573C" w:rsidRPr="00E7573C" w:rsidRDefault="00E7573C" w:rsidP="00701FFA">
      <w:pPr>
        <w:pStyle w:val="ListParagraph"/>
        <w:numPr>
          <w:ilvl w:val="0"/>
          <w:numId w:val="19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 (</w:t>
      </w:r>
      <w:r w:rsidRPr="00E7573C">
        <w:rPr>
          <w:rFonts w:eastAsia="SimSun"/>
          <w:bCs/>
          <w:i/>
          <w:iCs/>
          <w:color w:val="000000"/>
          <w:sz w:val="22"/>
          <w:szCs w:val="22"/>
          <w:lang w:eastAsia="ar-SA"/>
        </w:rPr>
        <w:t>моля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503D316F" w14:textId="77777777" w:rsidR="00E7573C" w:rsidRDefault="00E7573C" w:rsidP="00E7573C">
      <w:pPr>
        <w:pStyle w:val="ListParagraph"/>
        <w:spacing w:after="160" w:line="259" w:lineRule="auto"/>
        <w:ind w:left="1080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63183357" w14:textId="25AF9135" w:rsidR="00CF1E80" w:rsidRDefault="00E7573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color w:val="000000"/>
          <w:sz w:val="22"/>
          <w:szCs w:val="22"/>
          <w:lang w:eastAsia="ar-SA"/>
        </w:rPr>
      </w:pPr>
      <w:r w:rsidRPr="00125408">
        <w:rPr>
          <w:rFonts w:eastAsia="PMingLiU"/>
          <w:b/>
          <w:sz w:val="22"/>
          <w:szCs w:val="22"/>
          <w:lang w:eastAsia="zh-TW"/>
        </w:rPr>
        <w:t>Участвал</w:t>
      </w:r>
      <w:r w:rsidR="00121DF6">
        <w:rPr>
          <w:rFonts w:eastAsia="PMingLiU"/>
          <w:b/>
          <w:sz w:val="22"/>
          <w:szCs w:val="22"/>
          <w:lang w:eastAsia="zh-TW"/>
        </w:rPr>
        <w:t>и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ли сте в събития за набиране на стажанти</w:t>
      </w:r>
      <w:r w:rsidR="00CF1E80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327676A9" w14:textId="77777777" w:rsidR="00CF1E80" w:rsidRPr="00E7573C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Да</w:t>
      </w:r>
    </w:p>
    <w:p w14:paraId="05B2F402" w14:textId="4FB92CD2" w:rsidR="00CF1E80" w:rsidRPr="00CA59A6" w:rsidRDefault="00CF1E80" w:rsidP="00701FFA">
      <w:pPr>
        <w:pStyle w:val="ListParagraph"/>
        <w:numPr>
          <w:ilvl w:val="0"/>
          <w:numId w:val="20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Н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е </w:t>
      </w:r>
      <w:r>
        <w:rPr>
          <w:rFonts w:eastAsia="PMingLiU"/>
          <w:bCs/>
          <w:iCs/>
          <w:sz w:val="22"/>
          <w:szCs w:val="22"/>
          <w:lang w:val="en-GB" w:eastAsia="zh-TW"/>
        </w:rPr>
        <w:t>=&gt;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</w:t>
      </w:r>
      <w:r w:rsidRPr="00CA59A6">
        <w:rPr>
          <w:rFonts w:eastAsia="PMingLiU"/>
          <w:b/>
          <w:i/>
          <w:sz w:val="22"/>
          <w:szCs w:val="22"/>
          <w:lang w:eastAsia="zh-TW"/>
        </w:rPr>
        <w:t xml:space="preserve">Премини на въпрос </w:t>
      </w:r>
      <w:r w:rsidR="00E7573C" w:rsidRPr="00CA59A6">
        <w:rPr>
          <w:rFonts w:eastAsia="PMingLiU"/>
          <w:b/>
          <w:i/>
          <w:sz w:val="22"/>
          <w:szCs w:val="22"/>
          <w:lang w:eastAsia="zh-TW"/>
        </w:rPr>
        <w:t>11</w:t>
      </w:r>
    </w:p>
    <w:p w14:paraId="3D47B68F" w14:textId="77777777" w:rsidR="00CF1E80" w:rsidRDefault="00CF1E80" w:rsidP="00CF1E80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033370E2" w14:textId="000E9A47" w:rsidR="00CF1E80" w:rsidRDefault="00CF1E80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Моля </w:t>
      </w:r>
      <w:r w:rsidRPr="00125408">
        <w:rPr>
          <w:rFonts w:eastAsia="PMingLiU"/>
          <w:b/>
          <w:sz w:val="22"/>
          <w:szCs w:val="22"/>
          <w:lang w:eastAsia="zh-TW"/>
        </w:rPr>
        <w:t>посочете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705AE1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="00705AE1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какъв вид събития за набиране на стажанти сте участвал</w:t>
      </w:r>
      <w:r w:rsidR="00121DF6">
        <w:rPr>
          <w:rFonts w:eastAsia="SimSun"/>
          <w:b/>
          <w:bCs/>
          <w:color w:val="000000"/>
          <w:sz w:val="22"/>
          <w:szCs w:val="22"/>
          <w:lang w:eastAsia="ar-SA"/>
        </w:rPr>
        <w:t>и</w:t>
      </w:r>
      <w:r w:rsidR="00F66AA0">
        <w:rPr>
          <w:rFonts w:eastAsia="SimSun"/>
          <w:b/>
          <w:bCs/>
          <w:color w:val="000000"/>
          <w:sz w:val="22"/>
          <w:szCs w:val="22"/>
          <w:lang w:eastAsia="ar-SA"/>
        </w:rPr>
        <w:t>.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677E34EA" w14:textId="77777777" w:rsidR="00CF1E80" w:rsidRDefault="00CF1E80" w:rsidP="00125408">
      <w:pPr>
        <w:pStyle w:val="ListParagraph"/>
        <w:tabs>
          <w:tab w:val="left" w:pos="567"/>
          <w:tab w:val="left" w:pos="851"/>
          <w:tab w:val="left" w:pos="993"/>
        </w:tabs>
        <w:spacing w:after="160" w:line="256" w:lineRule="auto"/>
        <w:ind w:left="567" w:hanging="283"/>
        <w:jc w:val="both"/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</w:pPr>
      <w:r>
        <w:rPr>
          <w:rFonts w:eastAsia="PMingLiU"/>
          <w:bCs/>
          <w:i/>
          <w:iCs/>
          <w:color w:val="808080" w:themeColor="background1" w:themeShade="80"/>
          <w:sz w:val="22"/>
          <w:szCs w:val="22"/>
          <w:lang w:eastAsia="zh-TW"/>
        </w:rPr>
        <w:t>(Моля, избери всички верни отговори)</w:t>
      </w:r>
    </w:p>
    <w:p w14:paraId="508FCED4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Информационна кампания на МОН</w:t>
      </w:r>
    </w:p>
    <w:p w14:paraId="48A42739" w14:textId="6C032ADA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Кампания на РУО</w:t>
      </w:r>
    </w:p>
    <w:p w14:paraId="5C817FBC" w14:textId="7A2D25C0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Училищна борса</w:t>
      </w:r>
    </w:p>
    <w:p w14:paraId="6F0E3AD1" w14:textId="38161B18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Медийна кампания</w:t>
      </w:r>
    </w:p>
    <w:p w14:paraId="0FF356DE" w14:textId="4D219E16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lastRenderedPageBreak/>
        <w:t xml:space="preserve">Кампания, организирана от </w:t>
      </w:r>
      <w:r w:rsidR="00121DF6">
        <w:rPr>
          <w:rFonts w:eastAsia="SimSun"/>
          <w:bCs/>
          <w:color w:val="000000"/>
          <w:sz w:val="22"/>
          <w:szCs w:val="22"/>
          <w:lang w:eastAsia="ar-SA"/>
        </w:rPr>
        <w:t>н</w:t>
      </w:r>
      <w:r w:rsidRPr="00E7573C">
        <w:rPr>
          <w:rFonts w:eastAsia="SimSun"/>
          <w:bCs/>
          <w:color w:val="000000"/>
          <w:sz w:val="22"/>
          <w:szCs w:val="22"/>
          <w:lang w:eastAsia="ar-SA"/>
        </w:rPr>
        <w:t>ационално представените организации на работниците и служителите и на работодателите</w:t>
      </w:r>
    </w:p>
    <w:p w14:paraId="28172DA0" w14:textId="77777777" w:rsidR="00705AE1" w:rsidRPr="00E7573C" w:rsidRDefault="00705AE1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SimSun"/>
          <w:bCs/>
          <w:color w:val="000000"/>
          <w:sz w:val="22"/>
          <w:szCs w:val="22"/>
          <w:lang w:eastAsia="ar-SA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Организирана от самия работодател кампания за набиране на стажанти</w:t>
      </w:r>
    </w:p>
    <w:p w14:paraId="17722631" w14:textId="6ABE783A" w:rsidR="00CF1E80" w:rsidRDefault="00CF1E80" w:rsidP="00701FFA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E7573C">
        <w:rPr>
          <w:rFonts w:eastAsia="SimSun"/>
          <w:bCs/>
          <w:color w:val="000000"/>
          <w:sz w:val="22"/>
          <w:szCs w:val="22"/>
          <w:lang w:eastAsia="ar-SA"/>
        </w:rPr>
        <w:t>Друго</w:t>
      </w:r>
      <w:r>
        <w:rPr>
          <w:rFonts w:eastAsia="PMingLiU"/>
          <w:bCs/>
          <w:iCs/>
          <w:sz w:val="22"/>
          <w:szCs w:val="22"/>
          <w:lang w:eastAsia="zh-TW"/>
        </w:rPr>
        <w:t xml:space="preserve"> (</w:t>
      </w:r>
      <w:r>
        <w:rPr>
          <w:rFonts w:eastAsia="PMingLiU"/>
          <w:bCs/>
          <w:i/>
          <w:sz w:val="22"/>
          <w:szCs w:val="22"/>
          <w:lang w:eastAsia="zh-TW"/>
        </w:rPr>
        <w:t>моля</w:t>
      </w:r>
      <w:r>
        <w:rPr>
          <w:rFonts w:eastAsia="PMingLiU"/>
          <w:bCs/>
          <w:i/>
          <w:iCs/>
          <w:sz w:val="22"/>
          <w:szCs w:val="22"/>
          <w:lang w:eastAsia="zh-TW"/>
        </w:rPr>
        <w:t xml:space="preserve"> посочете</w:t>
      </w:r>
      <w:r>
        <w:rPr>
          <w:rFonts w:eastAsia="PMingLiU"/>
          <w:bCs/>
          <w:sz w:val="22"/>
          <w:szCs w:val="22"/>
          <w:lang w:eastAsia="zh-TW"/>
        </w:rPr>
        <w:t>) …………………………………..</w:t>
      </w:r>
    </w:p>
    <w:p w14:paraId="7C1166A0" w14:textId="1186773B" w:rsidR="0013607B" w:rsidRPr="00E73670" w:rsidRDefault="0013607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>МОТИВАЦИЯТА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806E95" w:rsidRPr="00FA00F9">
        <w:rPr>
          <w:rFonts w:eastAsia="SimSun"/>
          <w:b/>
          <w:color w:val="000000"/>
          <w:sz w:val="22"/>
          <w:szCs w:val="22"/>
          <w:lang w:eastAsia="ar-SA"/>
        </w:rPr>
        <w:t>ЗАИНТЕРЕСОВАНИТЕ СТРАНИ</w:t>
      </w:r>
      <w:r w:rsidR="00735B94"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ЗА УЧАСТИЕ В </w:t>
      </w:r>
      <w:r w:rsidR="00E73670">
        <w:rPr>
          <w:rFonts w:eastAsia="SimSun"/>
          <w:b/>
          <w:sz w:val="22"/>
          <w:szCs w:val="22"/>
          <w:lang w:eastAsia="ar-SA"/>
        </w:rPr>
        <w:t>ДУАЛНАТА СИСТЕМА НА ОБУЧЕНИЕ</w:t>
      </w:r>
    </w:p>
    <w:p w14:paraId="429AF7D8" w14:textId="760A0C05" w:rsidR="0013607B" w:rsidRPr="00FA00F9" w:rsidRDefault="009A556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25408">
        <w:rPr>
          <w:rFonts w:eastAsia="PMingLiU"/>
          <w:b/>
          <w:sz w:val="22"/>
          <w:szCs w:val="22"/>
          <w:lang w:eastAsia="zh-TW"/>
        </w:rPr>
        <w:t>каква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мот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ивацията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</w:t>
      </w:r>
      <w:r w:rsidR="00167E52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1753FE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в </w:t>
      </w:r>
      <w:proofErr w:type="spellStart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E73670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</w:t>
      </w:r>
      <w:r w:rsidR="00735B94" w:rsidRPr="00E73670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735B94" w:rsidRPr="00E73670">
        <w:rPr>
          <w:rFonts w:eastAsia="SimSun"/>
          <w:b/>
          <w:bCs/>
          <w:color w:val="000000"/>
          <w:sz w:val="22"/>
          <w:szCs w:val="22"/>
          <w:lang w:eastAsia="ar-SA"/>
        </w:rPr>
        <w:t>на</w:t>
      </w:r>
      <w:r w:rsidR="00735B94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обучение?</w:t>
      </w:r>
      <w:r w:rsidR="0013607B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768D5370" w14:textId="6117384D" w:rsidR="00C47004" w:rsidRDefault="009A556C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35B94" w:rsidRPr="00FA00F9" w14:paraId="53AACFDC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3ED2FED" w14:textId="77777777" w:rsidR="00735B94" w:rsidRPr="00FA00F9" w:rsidRDefault="00735B94" w:rsidP="00735B9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D544E9F" w14:textId="1A78F431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658F417" w14:textId="2D3CCD8D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98F762" w14:textId="10A65438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057736B" w14:textId="57F9B272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5B1D471" w14:textId="77777777" w:rsidR="00121DF6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 xml:space="preserve">Напълно </w:t>
            </w:r>
          </w:p>
          <w:p w14:paraId="65F3C3C8" w14:textId="2E26D9EE" w:rsidR="00735B94" w:rsidRPr="00A56DB7" w:rsidRDefault="00735B94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несъгласен</w:t>
            </w:r>
          </w:p>
        </w:tc>
      </w:tr>
      <w:tr w:rsidR="00806E95" w:rsidRPr="00FA00F9" w14:paraId="043988AB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A60197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907A60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4C6A292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BC494CC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818FC2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A7D0AB7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0B11CE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9427AFE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6DE40C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841FD75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D56CB81" w14:textId="77777777" w:rsidR="000C4F4B" w:rsidRPr="000C4F4B" w:rsidRDefault="000C4F4B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584175C" w14:textId="5610FB23" w:rsidR="00806E95" w:rsidRPr="00E73670" w:rsidRDefault="00806E95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Набирането на ученици за работа чрез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 рентабилно за </w:t>
            </w:r>
            <w:r w:rsidR="00102D5F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 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80EFF3" w14:textId="73AFED8F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8231B8" w14:textId="3F39865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BA1DD0" w14:textId="1CE31644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16705A" w14:textId="4ED9E8B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E12AF4" w14:textId="18C0E522" w:rsidR="00806E95" w:rsidRPr="00FA00F9" w:rsidRDefault="00BB5B02" w:rsidP="00735B9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99C414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551DC9" w14:textId="7EC35FA3" w:rsidR="00E73670" w:rsidRPr="00E73670" w:rsidRDefault="00E73670" w:rsidP="00E73670">
            <w:pPr>
              <w:pStyle w:val="ListParagraph"/>
              <w:numPr>
                <w:ilvl w:val="1"/>
                <w:numId w:val="22"/>
              </w:numPr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допринася за преодоляване</w:t>
            </w:r>
            <w:r w:rsidR="00BB5B02"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недостига на работна ръка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647319" w14:textId="0900741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06011" w14:textId="717345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927226" w14:textId="6E4D0EF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31ECF3" w14:textId="1D453E7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55C1B9D" w14:textId="0479BEB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4284E1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80580A" w14:textId="009692DB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Участието ни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е по-скоро в отговор</w:t>
            </w: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инициатива на училищата и няма изразена добавена стойност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BE7A89" w14:textId="4D95118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6F99D6" w14:textId="6ACEF6C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D65D6" w14:textId="20DD549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E873F9" w14:textId="6602A56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DB5D7E5" w14:textId="0E8F5E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3BA49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49E4B0" w14:textId="09E79142" w:rsidR="00BB5B02" w:rsidRPr="00FA00F9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Включването в </w:t>
            </w:r>
            <w:proofErr w:type="spellStart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подобрява репутацията на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D6FD4B" w14:textId="2D28E2F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BFF96A" w14:textId="1497D362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0492C" w14:textId="1F950C2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940BF4" w14:textId="3400EF5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A9B69EE" w14:textId="22E9CF8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6A7F48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552E9D" w14:textId="3944802F" w:rsidR="00BB5B02" w:rsidRPr="00FA00F9" w:rsidRDefault="00E73670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="00BB5B02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спомага за набирането на бъдещи служители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EA2675" w14:textId="7ECAD3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D24625" w14:textId="462723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D9EC01" w14:textId="66844A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3FD839" w14:textId="7C3D286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56F844" w14:textId="514380C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5C6728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5363B3" w14:textId="6C87ADD4" w:rsidR="00BB5B02" w:rsidRPr="00FA00F9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Като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 сме мотивирани за участие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247269" w14:textId="25B06D9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4622AD" w14:textId="7C6A34F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AD27E1" w14:textId="117FD20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FC532" w14:textId="6FA8798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D9CDC91" w14:textId="2D4C2C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0C23D05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60F128B" w14:textId="08AB452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 и училищата с паралелки за професионална подготовка са мотивирани за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работа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473557" w14:textId="350C97A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D61216" w14:textId="3F23BCE3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80BAC5" w14:textId="59121FAA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89FD2B" w14:textId="2755966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4026" w14:textId="19769DA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15CB5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B7F0EC" w14:textId="06994FF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са мотивирани за стажуване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A27E5B" w14:textId="768A825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61CC2" w14:textId="3AB6C3F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1A250E" w14:textId="10894A9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C62B9" w14:textId="7DFED3C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344ED6" w14:textId="3410369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2ECA1C5F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11A948" w14:textId="668F6ECB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  <w:r w:rsidRPr="00E73670">
              <w:rPr>
                <w:rFonts w:eastAsia="SimSun"/>
                <w:color w:val="000000"/>
                <w:sz w:val="22"/>
                <w:szCs w:val="22"/>
                <w:lang w:eastAsia="ar-SA"/>
              </w:rPr>
              <w:t>и 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97F3F0" w14:textId="6D0C087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7634A5" w14:textId="01AD987F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CEA4D0" w14:textId="7BBFFCE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5979A" w14:textId="0F560FA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AE5D932" w14:textId="73A41DA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37132C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215951" w14:textId="43F61828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6C3DD0" w14:textId="7A12D6F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8C0FAF" w14:textId="3FCE14F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426C1E" w14:textId="6006B04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3A7B12" w14:textId="7BA57340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9064A1" w14:textId="154347D4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D0D4E56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0422E7D" w14:textId="2F67B008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FE3BF7" w14:textId="512740F1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F424E" w14:textId="69F34ED7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AF806D" w14:textId="3624808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DECA7D" w14:textId="3163562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0ADEAC" w14:textId="4AED8005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5C05A4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BA3185" w14:textId="1951097A" w:rsidR="00BB5B02" w:rsidRPr="00E73670" w:rsidRDefault="00BB5B02" w:rsidP="00E73670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0A9D40" w14:textId="145515D6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F633C" w14:textId="1F337A4D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CEDD78" w14:textId="14E7A15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133B49" w14:textId="1526018B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D60836" w14:textId="6E15F10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BB5B02" w:rsidRPr="00FA00F9" w14:paraId="776661EE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020FF7" w14:textId="28C18BEC" w:rsidR="00BB5B02" w:rsidRPr="00E73670" w:rsidRDefault="00BB5B02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</w:t>
            </w:r>
            <w:r w:rsidR="00121DF6">
              <w:rPr>
                <w:rFonts w:eastAsia="SimSun"/>
                <w:sz w:val="22"/>
                <w:szCs w:val="22"/>
                <w:lang w:eastAsia="ar-SA"/>
              </w:rPr>
              <w:t>мотивират членовете си</w:t>
            </w:r>
            <w:r w:rsidR="00F66AA0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да участват в </w:t>
            </w:r>
            <w:proofErr w:type="spellStart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="00E73670" w:rsidRPr="00E73670">
              <w:rPr>
                <w:rFonts w:eastAsia="SimSun"/>
                <w:sz w:val="22"/>
                <w:szCs w:val="22"/>
                <w:lang w:eastAsia="ar-SA"/>
              </w:rPr>
              <w:t xml:space="preserve"> система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B3D89" w14:textId="5ACCC14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E4A38F" w14:textId="7C20C1D9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638948" w14:textId="0FB98CFC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964AF3" w14:textId="5C62496E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7C6242C" w14:textId="41A7EF68" w:rsidR="00BB5B02" w:rsidRPr="00FA00F9" w:rsidRDefault="00BB5B02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A3F1A" w:rsidRPr="00FA00F9" w14:paraId="43839A1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CD8ED4" w14:textId="2ABBC212" w:rsidR="00EA3F1A" w:rsidRPr="00E73670" w:rsidRDefault="00EA3F1A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>
              <w:rPr>
                <w:rFonts w:eastAsia="SimSun"/>
                <w:sz w:val="22"/>
                <w:szCs w:val="22"/>
                <w:lang w:eastAsia="ar-SA"/>
              </w:rPr>
              <w:t xml:space="preserve">Специалностите, по които предприятието провежда </w:t>
            </w:r>
            <w:proofErr w:type="spellStart"/>
            <w:r>
              <w:rPr>
                <w:rFonts w:eastAsia="SimSun"/>
                <w:sz w:val="22"/>
                <w:szCs w:val="22"/>
                <w:lang w:eastAsia="ar-SA"/>
              </w:rPr>
              <w:t>дуално</w:t>
            </w:r>
            <w:proofErr w:type="spellEnd"/>
            <w:r>
              <w:rPr>
                <w:rFonts w:eastAsia="SimSun"/>
                <w:sz w:val="22"/>
                <w:szCs w:val="22"/>
                <w:lang w:eastAsia="ar-SA"/>
              </w:rPr>
              <w:t xml:space="preserve"> обучение, са част от икономическото развитие на региона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ED4498" w14:textId="77777777" w:rsidR="00EA3F1A" w:rsidRDefault="00EA3F1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6D2C12" w14:textId="77777777" w:rsidR="00EA3F1A" w:rsidRDefault="00EA3F1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84098DC" w14:textId="77777777" w:rsidR="00EA3F1A" w:rsidRDefault="00EA3F1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1352675" w14:textId="77777777" w:rsidR="00EA3F1A" w:rsidRDefault="00EA3F1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2F113DFB" w14:textId="77777777" w:rsidR="00EA3F1A" w:rsidRDefault="00EA3F1A" w:rsidP="00BB5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05D934AE" w14:textId="0F726F83" w:rsidR="0009461A" w:rsidRDefault="0009461A" w:rsidP="008E7803">
      <w:pPr>
        <w:suppressAutoHyphens/>
        <w:spacing w:after="200" w:line="276" w:lineRule="auto"/>
        <w:rPr>
          <w:rFonts w:eastAsia="SimSun"/>
          <w:b/>
          <w:color w:val="000000"/>
          <w:sz w:val="22"/>
          <w:szCs w:val="22"/>
          <w:lang w:val="en-US" w:eastAsia="ar-SA"/>
        </w:rPr>
      </w:pPr>
    </w:p>
    <w:p w14:paraId="6AA1A746" w14:textId="693ABC35" w:rsidR="00CD1C0B" w:rsidRPr="00FA00F9" w:rsidRDefault="00CD1C0B" w:rsidP="00A56DB7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="00BE7A78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ДОГОВОРНАТА РАМКА И 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>РЕСУР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СНОТО </w:t>
      </w:r>
      <w:r w:rsidRPr="00E73670">
        <w:rPr>
          <w:rFonts w:eastAsia="SimSun"/>
          <w:b/>
          <w:sz w:val="22"/>
          <w:szCs w:val="22"/>
          <w:lang w:eastAsia="ar-SA"/>
        </w:rPr>
        <w:t>ОСИГУРЯВАНЕ</w:t>
      </w:r>
      <w:r w:rsidRPr="00E73670">
        <w:rPr>
          <w:rFonts w:eastAsia="SimSun"/>
          <w:b/>
          <w:sz w:val="22"/>
          <w:szCs w:val="22"/>
          <w:lang w:val="en-US" w:eastAsia="ar-SA"/>
        </w:rPr>
        <w:t xml:space="preserve"> НА </w:t>
      </w:r>
      <w:r w:rsidR="00494ACD" w:rsidRPr="00E73670">
        <w:rPr>
          <w:rFonts w:eastAsia="SimSun"/>
          <w:b/>
          <w:sz w:val="22"/>
          <w:szCs w:val="22"/>
          <w:lang w:eastAsia="ar-SA"/>
        </w:rPr>
        <w:t xml:space="preserve">ДУАЛНАТА СИСТЕМА НА ОБУЧЕНИЕ </w:t>
      </w:r>
      <w:r w:rsidR="00F460BB" w:rsidRPr="00E73670">
        <w:rPr>
          <w:rFonts w:eastAsia="SimSun"/>
          <w:b/>
          <w:sz w:val="22"/>
          <w:szCs w:val="22"/>
          <w:lang w:eastAsia="ar-SA"/>
        </w:rPr>
        <w:t>В ПРЕДПРИЯТИЕТО-РАБОТОДАТЕЛ</w:t>
      </w:r>
    </w:p>
    <w:p w14:paraId="72C0D626" w14:textId="70A7BA6A" w:rsidR="001753FE" w:rsidRPr="00FA00F9" w:rsidRDefault="001753FE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FA00F9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FA00F9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FA00F9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FA00F9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FA00F9">
        <w:rPr>
          <w:rFonts w:eastAsia="PMingLiU"/>
          <w:b/>
          <w:sz w:val="22"/>
          <w:szCs w:val="22"/>
          <w:lang w:eastAsia="zh-TW"/>
        </w:rPr>
        <w:t xml:space="preserve"> на заинтересованите страни в </w:t>
      </w:r>
      <w:proofErr w:type="spellStart"/>
      <w:r w:rsidR="00604CE4" w:rsidRPr="00E73670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604CE4" w:rsidRPr="00E73670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Pr="00E73670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633B171C" w14:textId="2AE265ED" w:rsidR="001753FE" w:rsidRPr="00FA00F9" w:rsidRDefault="001753FE" w:rsidP="00B37221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3FE" w:rsidRPr="00FA00F9" w14:paraId="3998AA28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B8A26D5" w14:textId="77777777" w:rsidR="001753FE" w:rsidRPr="00FA00F9" w:rsidRDefault="001753FE" w:rsidP="003C5786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  <w:bookmarkStart w:id="0" w:name="_Hlk108793092"/>
          </w:p>
        </w:tc>
        <w:tc>
          <w:tcPr>
            <w:tcW w:w="1134" w:type="dxa"/>
            <w:shd w:val="clear" w:color="auto" w:fill="F2F2F2"/>
            <w:vAlign w:val="center"/>
          </w:tcPr>
          <w:p w14:paraId="7E00B8F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CC55BE8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A63D4AF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2E30BB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45A35A" w14:textId="77777777" w:rsidR="001753FE" w:rsidRPr="00A56DB7" w:rsidRDefault="001753FE" w:rsidP="003C5786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21068A" w:rsidRPr="00FA00F9" w14:paraId="6BDBC7A7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926FBA7" w14:textId="6BCF8C90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Трудовият договор е добра форма на правоотношения с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91234A" w14:textId="207EB828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39DC2" w14:textId="386B89D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C7E714" w14:textId="109480A9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8CEAB" w14:textId="2C188EAA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1D5F3E" w14:textId="4525DD3C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757F1433" w14:textId="77777777" w:rsidTr="000A5889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8D4A88E" w14:textId="614EB3D7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Законодателната рамка, регулираща назначаването на ученици по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обучение, е изчерпателна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53412E" w14:textId="43945D87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F84346" w14:textId="2DD4EC7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39ABCB" w14:textId="5C817F8E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08301" w14:textId="6F0745F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EABBC" w14:textId="0515388F" w:rsidR="0021068A" w:rsidRPr="00A56DB7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78AD5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0C4A11D" w14:textId="6DA76ABE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65B48C" w14:textId="68F22BE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CC1EA0" w14:textId="2D8A29F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FA9B5" w14:textId="28797AD2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E5D78" w14:textId="57698EB3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B4A0D4" w14:textId="07943CA7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1D86A9A3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3B2187" w14:textId="4AB6ED24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821242" w14:textId="5CE77B0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033C21" w14:textId="37689E4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682C5" w14:textId="438BF91B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73B607" w14:textId="6BE0645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1B0B1F" w14:textId="1A75334C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1068A" w:rsidRPr="00FA00F9" w14:paraId="5875FFDC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2691FA" w14:textId="66B44A21" w:rsidR="0021068A" w:rsidRPr="000A5889" w:rsidRDefault="0021068A" w:rsidP="0021068A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BB13C4" w14:textId="1D3DA32F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F207EB" w14:textId="60A9FADE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268150" w14:textId="740A0AB6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3BA3B8" w14:textId="4049CFD1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049286" w14:textId="6AB66DC0" w:rsidR="0021068A" w:rsidRPr="00FA00F9" w:rsidRDefault="0021068A" w:rsidP="0021068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bookmarkEnd w:id="0"/>
    </w:tbl>
    <w:p w14:paraId="1B45CAB6" w14:textId="77777777" w:rsidR="0051618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65966C59" w14:textId="5F7E6FD2" w:rsidR="001753FE" w:rsidRPr="00F64EA8" w:rsidRDefault="00516188" w:rsidP="00F14857">
      <w:pPr>
        <w:suppressAutoHyphens/>
        <w:spacing w:before="120" w:after="240"/>
        <w:jc w:val="both"/>
        <w:rPr>
          <w:rFonts w:eastAsia="SimSun"/>
          <w:b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lastRenderedPageBreak/>
        <w:t>Въпрос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№13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в</w:t>
      </w:r>
      <w:r w:rsidR="002D0C22">
        <w:rPr>
          <w:rFonts w:eastAsia="SimSun"/>
          <w:b/>
          <w:color w:val="00B050"/>
          <w:sz w:val="22"/>
          <w:szCs w:val="22"/>
          <w:lang w:eastAsia="ar-SA"/>
        </w:rPr>
        <w:t xml:space="preserve"> картата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за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 w:rsidR="005F6163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F64EA8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</w:p>
    <w:p w14:paraId="0CF7921B" w14:textId="1CF25073" w:rsidR="00942474" w:rsidRPr="00FA00F9" w:rsidRDefault="00942474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A517D">
        <w:rPr>
          <w:rFonts w:eastAsia="PMingLiU"/>
          <w:b/>
          <w:sz w:val="22"/>
          <w:szCs w:val="22"/>
          <w:lang w:eastAsia="zh-TW"/>
        </w:rPr>
        <w:t>Какви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очаквания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имате като работодател от осъществяването на </w:t>
      </w:r>
      <w:r w:rsidR="00680C95">
        <w:rPr>
          <w:rFonts w:eastAsia="SimSun"/>
          <w:b/>
          <w:sz w:val="22"/>
          <w:szCs w:val="22"/>
          <w:lang w:eastAsia="ar-SA"/>
        </w:rPr>
        <w:t>пробно стажуван</w:t>
      </w:r>
      <w:r w:rsidR="00BA0E2D">
        <w:rPr>
          <w:rFonts w:eastAsia="SimSun"/>
          <w:b/>
          <w:sz w:val="22"/>
          <w:szCs w:val="22"/>
          <w:lang w:eastAsia="ar-SA"/>
        </w:rPr>
        <w:t>е</w:t>
      </w:r>
      <w:r w:rsidR="005F6163">
        <w:rPr>
          <w:rFonts w:eastAsia="SimSun"/>
          <w:b/>
          <w:sz w:val="22"/>
          <w:szCs w:val="22"/>
          <w:lang w:eastAsia="ar-SA"/>
        </w:rPr>
        <w:t xml:space="preserve"> на ученици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във </w:t>
      </w:r>
      <w:r w:rsidR="00AA517D" w:rsidRPr="00FA00F9">
        <w:rPr>
          <w:rFonts w:eastAsia="SimSun"/>
          <w:b/>
          <w:sz w:val="22"/>
          <w:szCs w:val="22"/>
          <w:lang w:eastAsia="ar-SA"/>
        </w:rPr>
        <w:t xml:space="preserve">Вашата </w:t>
      </w:r>
      <w:r w:rsidRPr="00FA00F9">
        <w:rPr>
          <w:rFonts w:eastAsia="SimSun"/>
          <w:b/>
          <w:sz w:val="22"/>
          <w:szCs w:val="22"/>
          <w:lang w:eastAsia="ar-SA"/>
        </w:rPr>
        <w:t>фирма/ предприятие?</w:t>
      </w:r>
    </w:p>
    <w:p w14:paraId="14D669BC" w14:textId="3B5C1767" w:rsidR="00BA0E2D" w:rsidRPr="00BA0E2D" w:rsidRDefault="00BA0E2D" w:rsidP="00B3722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bookmarkStart w:id="1" w:name="_Hlk109674234"/>
      <w:r w:rsidRPr="00BA0E2D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>
        <w:rPr>
          <w:rFonts w:eastAsia="SimSun"/>
          <w:bCs/>
          <w:i/>
          <w:iCs/>
          <w:sz w:val="22"/>
          <w:szCs w:val="22"/>
          <w:lang w:eastAsia="ar-SA"/>
        </w:rPr>
        <w:t xml:space="preserve">8 и 10 </w:t>
      </w:r>
      <w:r w:rsidRPr="00BA0E2D">
        <w:rPr>
          <w:rFonts w:eastAsia="SimSun"/>
          <w:bCs/>
          <w:i/>
          <w:iCs/>
          <w:sz w:val="22"/>
          <w:szCs w:val="22"/>
          <w:lang w:eastAsia="ar-SA"/>
        </w:rPr>
        <w:t>клас</w:t>
      </w:r>
      <w:r>
        <w:rPr>
          <w:rFonts w:eastAsia="SimSun"/>
          <w:bCs/>
          <w:i/>
          <w:iCs/>
          <w:sz w:val="22"/>
          <w:szCs w:val="22"/>
          <w:lang w:eastAsia="ar-SA"/>
        </w:rPr>
        <w:t>, ако сте имали пробно стажуване на ученици от тях</w:t>
      </w:r>
      <w:r w:rsidRPr="00BA0E2D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Pr="00BA0E2D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bookmarkEnd w:id="1"/>
      <w:r w:rsidRPr="00BA0E2D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ако може да се показват само редовете за класовете посочени във въпрос </w:t>
      </w:r>
      <w:r w:rsidR="00125408">
        <w:rPr>
          <w:rFonts w:eastAsia="SimSun"/>
          <w:bCs/>
          <w:color w:val="00B050"/>
          <w:sz w:val="22"/>
          <w:szCs w:val="22"/>
          <w:lang w:eastAsia="ar-SA"/>
        </w:rPr>
        <w:t>0</w:t>
      </w:r>
    </w:p>
    <w:p w14:paraId="00A304B4" w14:textId="1D033334" w:rsidR="00BA0E2D" w:rsidRPr="00BA0E2D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Очаквания към ученици от</w:t>
      </w:r>
      <w:r w:rsidR="00BA0E2D" w:rsidRPr="00BA0E2D">
        <w:rPr>
          <w:rFonts w:eastAsia="SimSun"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2FCD1072" w14:textId="2EC0C96F" w:rsidR="00BA0E2D" w:rsidRPr="00BA0E2D" w:rsidRDefault="00125408" w:rsidP="00BA0E2D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Очаквания към ученици от</w:t>
      </w:r>
      <w:r w:rsidRPr="00BA0E2D">
        <w:rPr>
          <w:rFonts w:eastAsia="SimSun"/>
          <w:sz w:val="22"/>
          <w:szCs w:val="22"/>
          <w:lang w:eastAsia="ar-SA"/>
        </w:rPr>
        <w:t xml:space="preserve"> </w:t>
      </w:r>
      <w:r>
        <w:rPr>
          <w:rFonts w:eastAsia="SimSun"/>
          <w:sz w:val="22"/>
          <w:szCs w:val="22"/>
          <w:lang w:eastAsia="ar-SA"/>
        </w:rPr>
        <w:t>10</w:t>
      </w:r>
      <w:r w:rsidRPr="00BA0E2D">
        <w:rPr>
          <w:rFonts w:eastAsia="SimSun"/>
          <w:sz w:val="22"/>
          <w:szCs w:val="22"/>
          <w:lang w:eastAsia="ar-SA"/>
        </w:rPr>
        <w:t xml:space="preserve"> клас: </w:t>
      </w:r>
      <w:r w:rsidR="00BA0E2D" w:rsidRPr="00BA0E2D">
        <w:rPr>
          <w:rFonts w:eastAsia="SimSun"/>
          <w:sz w:val="22"/>
          <w:szCs w:val="22"/>
          <w:lang w:eastAsia="ar-SA"/>
        </w:rPr>
        <w:t>……………………………………………………………</w:t>
      </w:r>
      <w:r>
        <w:rPr>
          <w:rFonts w:eastAsia="SimSun"/>
          <w:sz w:val="22"/>
          <w:szCs w:val="22"/>
          <w:lang w:eastAsia="ar-SA"/>
        </w:rPr>
        <w:t>...</w:t>
      </w:r>
      <w:r w:rsidR="00BA0E2D" w:rsidRPr="00BA0E2D">
        <w:rPr>
          <w:rFonts w:eastAsia="SimSun"/>
          <w:sz w:val="22"/>
          <w:szCs w:val="22"/>
          <w:lang w:eastAsia="ar-SA"/>
        </w:rPr>
        <w:t>………</w:t>
      </w:r>
    </w:p>
    <w:p w14:paraId="36555DB3" w14:textId="77777777" w:rsidR="00516188" w:rsidRDefault="00516188" w:rsidP="00B7616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74DA2FC6" w14:textId="1094C4FA" w:rsidR="00B7616D" w:rsidRPr="00B7616D" w:rsidRDefault="00F14857" w:rsidP="00B7616D">
      <w:pPr>
        <w:suppressAutoHyphens/>
        <w:spacing w:before="120" w:after="240"/>
        <w:jc w:val="both"/>
        <w:rPr>
          <w:rFonts w:eastAsia="SimSun"/>
          <w:b/>
          <w:color w:val="FF000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№14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9, 10, 11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24B7190A" w14:textId="79EFC6A2" w:rsidR="00F91182" w:rsidRPr="00FA00F9" w:rsidRDefault="00FE1FCC" w:rsidP="00125408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85667D">
        <w:rPr>
          <w:rFonts w:eastAsia="PMingLiU"/>
          <w:b/>
          <w:sz w:val="22"/>
          <w:szCs w:val="22"/>
          <w:lang w:eastAsia="zh-TW"/>
        </w:rPr>
        <w:t>Как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125408">
        <w:rPr>
          <w:rFonts w:eastAsia="PMingLiU"/>
          <w:b/>
          <w:sz w:val="22"/>
          <w:szCs w:val="22"/>
          <w:lang w:eastAsia="zh-TW"/>
        </w:rPr>
        <w:t>оценявате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="00F91182" w:rsidRPr="00FA00F9">
        <w:rPr>
          <w:rFonts w:eastAsia="SimSun"/>
          <w:b/>
          <w:sz w:val="22"/>
          <w:szCs w:val="22"/>
          <w:u w:val="single"/>
          <w:lang w:eastAsia="ar-SA"/>
        </w:rPr>
        <w:t>капацитет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а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lang w:eastAsia="ar-SA"/>
        </w:rPr>
        <w:t>на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В</w:t>
      </w:r>
      <w:r w:rsidR="00500227" w:rsidRPr="00FA00F9">
        <w:rPr>
          <w:rFonts w:eastAsia="SimSun"/>
          <w:b/>
          <w:sz w:val="22"/>
          <w:szCs w:val="22"/>
          <w:lang w:eastAsia="ar-SA"/>
        </w:rPr>
        <w:t>ашата фирма</w:t>
      </w:r>
      <w:r w:rsidR="0085667D">
        <w:rPr>
          <w:rFonts w:eastAsia="SimSun"/>
          <w:b/>
          <w:sz w:val="22"/>
          <w:szCs w:val="22"/>
          <w:lang w:eastAsia="ar-SA"/>
        </w:rPr>
        <w:t>/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предприятие </w:t>
      </w:r>
      <w:r w:rsidR="00F91182" w:rsidRPr="00FA00F9">
        <w:rPr>
          <w:rFonts w:eastAsia="SimSun"/>
          <w:b/>
          <w:sz w:val="22"/>
          <w:szCs w:val="22"/>
          <w:lang w:eastAsia="ar-SA"/>
        </w:rPr>
        <w:t>да предлага практическо обучение</w:t>
      </w:r>
      <w:r w:rsidR="00AD718C" w:rsidRPr="00FA00F9">
        <w:rPr>
          <w:rFonts w:eastAsia="SimSun"/>
          <w:b/>
          <w:sz w:val="22"/>
          <w:szCs w:val="22"/>
          <w:lang w:eastAsia="ar-SA"/>
        </w:rPr>
        <w:t xml:space="preserve"> на реалното работно място</w:t>
      </w:r>
      <w:r w:rsidR="00F91182" w:rsidRPr="00FA00F9">
        <w:rPr>
          <w:rFonts w:eastAsia="SimSun"/>
          <w:b/>
          <w:sz w:val="22"/>
          <w:szCs w:val="22"/>
          <w:lang w:eastAsia="ar-SA"/>
        </w:rPr>
        <w:t xml:space="preserve"> на изразилите желание</w:t>
      </w:r>
      <w:r w:rsidR="00500227" w:rsidRPr="00FA00F9">
        <w:rPr>
          <w:rFonts w:eastAsia="SimSun"/>
          <w:b/>
          <w:sz w:val="22"/>
          <w:szCs w:val="22"/>
          <w:lang w:eastAsia="ar-SA"/>
        </w:rPr>
        <w:t xml:space="preserve"> ученици</w:t>
      </w:r>
      <w:r w:rsidR="00F91182" w:rsidRPr="00FA00F9">
        <w:rPr>
          <w:rFonts w:eastAsia="SimSun"/>
          <w:b/>
          <w:sz w:val="22"/>
          <w:szCs w:val="22"/>
          <w:lang w:eastAsia="ar-SA"/>
        </w:rPr>
        <w:t>?</w:t>
      </w:r>
    </w:p>
    <w:p w14:paraId="45CBF9A8" w14:textId="5CFABBC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Напълно достатъчно</w:t>
      </w:r>
    </w:p>
    <w:p w14:paraId="048BAAFA" w14:textId="1B26A173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Достатъчно</w:t>
      </w:r>
    </w:p>
    <w:p w14:paraId="340C753F" w14:textId="22CAE478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 съм сигурен/а</w:t>
      </w:r>
    </w:p>
    <w:p w14:paraId="5CAB9174" w14:textId="569737B5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По-скоро недостатъчно</w:t>
      </w:r>
    </w:p>
    <w:p w14:paraId="024110C5" w14:textId="3E106AB4" w:rsidR="00500227" w:rsidRPr="00FA00F9" w:rsidRDefault="00500227" w:rsidP="00701FFA">
      <w:pPr>
        <w:pStyle w:val="ListParagraph"/>
        <w:numPr>
          <w:ilvl w:val="0"/>
          <w:numId w:val="8"/>
        </w:numPr>
        <w:spacing w:after="160" w:line="259" w:lineRule="auto"/>
        <w:jc w:val="both"/>
        <w:rPr>
          <w:rFonts w:eastAsia="SimSun"/>
          <w:bCs/>
          <w:sz w:val="22"/>
          <w:szCs w:val="22"/>
          <w:lang w:eastAsia="ar-SA"/>
        </w:rPr>
      </w:pPr>
      <w:r w:rsidRPr="00FA00F9">
        <w:rPr>
          <w:rFonts w:eastAsia="SimSun"/>
          <w:bCs/>
          <w:sz w:val="22"/>
          <w:szCs w:val="22"/>
          <w:lang w:eastAsia="ar-SA"/>
        </w:rPr>
        <w:t>Недостатъчно</w:t>
      </w:r>
    </w:p>
    <w:p w14:paraId="7F98E552" w14:textId="57CC0BFB" w:rsidR="00B7616D" w:rsidRDefault="00F14857" w:rsidP="00B7616D">
      <w:pPr>
        <w:suppressAutoHyphens/>
        <w:spacing w:before="120" w:after="240"/>
        <w:jc w:val="both"/>
        <w:rPr>
          <w:rFonts w:eastAsia="SimSun"/>
          <w:b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t>Въпрос №15</w:t>
      </w:r>
      <w:r w:rsidR="00FE42E9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Pr="00F14857">
        <w:rPr>
          <w:rFonts w:eastAsia="SimSun"/>
          <w:b/>
          <w:color w:val="00B050"/>
          <w:sz w:val="22"/>
          <w:szCs w:val="22"/>
          <w:lang w:eastAsia="ar-SA"/>
        </w:rPr>
        <w:t>в картите за 8,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9</w:t>
      </w:r>
      <w:r w:rsidR="0044482A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F14857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E9284A">
        <w:rPr>
          <w:rFonts w:eastAsia="SimSun"/>
          <w:b/>
          <w:color w:val="00B0F0"/>
          <w:sz w:val="22"/>
          <w:szCs w:val="22"/>
          <w:lang w:eastAsia="ar-SA"/>
        </w:rPr>
        <w:t xml:space="preserve"> </w:t>
      </w:r>
      <w:bookmarkStart w:id="2" w:name="_GoBack"/>
      <w:bookmarkEnd w:id="2"/>
    </w:p>
    <w:p w14:paraId="569B2615" w14:textId="0A264A08" w:rsidR="00CD1C0B" w:rsidRPr="00535C4F" w:rsidRDefault="00CD1C0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каква</w:t>
      </w:r>
      <w:r w:rsidR="00574D26" w:rsidRPr="00FA00F9">
        <w:rPr>
          <w:rFonts w:eastAsia="SimSun"/>
          <w:b/>
          <w:bCs/>
          <w:sz w:val="22"/>
          <w:szCs w:val="22"/>
          <w:lang w:eastAsia="ar-SA"/>
        </w:rPr>
        <w:t xml:space="preserve"> степен 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Вашата фирма/</w:t>
      </w:r>
      <w:r w:rsidR="00822B08" w:rsidRPr="00FA00F9">
        <w:rPr>
          <w:rFonts w:eastAsia="SimSun"/>
          <w:b/>
          <w:bCs/>
          <w:sz w:val="22"/>
          <w:szCs w:val="22"/>
          <w:lang w:eastAsia="ar-SA"/>
        </w:rPr>
        <w:t xml:space="preserve">предприятие 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е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>ресурсно осигурен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а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за</w:t>
      </w:r>
      <w:r w:rsidR="00AD718C" w:rsidRPr="00FA00F9">
        <w:rPr>
          <w:rFonts w:eastAsia="SimSun"/>
          <w:b/>
          <w:bCs/>
          <w:sz w:val="22"/>
          <w:szCs w:val="22"/>
          <w:lang w:eastAsia="ar-SA"/>
        </w:rPr>
        <w:t xml:space="preserve"> провеждан</w:t>
      </w:r>
      <w:r w:rsidR="00AD718C" w:rsidRPr="00535C4F">
        <w:rPr>
          <w:rFonts w:eastAsia="SimSun"/>
          <w:b/>
          <w:bCs/>
          <w:sz w:val="22"/>
          <w:szCs w:val="22"/>
          <w:lang w:eastAsia="ar-SA"/>
        </w:rPr>
        <w:t>е</w:t>
      </w:r>
      <w:r w:rsidR="00680C95">
        <w:rPr>
          <w:rFonts w:eastAsia="SimSun"/>
          <w:b/>
          <w:bCs/>
          <w:sz w:val="22"/>
          <w:szCs w:val="22"/>
          <w:lang w:eastAsia="ar-SA"/>
        </w:rPr>
        <w:t xml:space="preserve"> на пробно</w:t>
      </w:r>
      <w:r w:rsidR="00495F78" w:rsidRPr="00535C4F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680C95">
        <w:rPr>
          <w:rFonts w:eastAsia="SimSun"/>
          <w:b/>
          <w:bCs/>
          <w:color w:val="000000"/>
          <w:sz w:val="22"/>
          <w:szCs w:val="22"/>
          <w:lang w:eastAsia="ar-SA"/>
        </w:rPr>
        <w:t>стажуване</w:t>
      </w:r>
      <w:r w:rsidR="00495F78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по </w:t>
      </w:r>
      <w:r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професията/професиите, по които </w:t>
      </w:r>
      <w:r w:rsidR="001A59EF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>обучавате</w:t>
      </w:r>
      <w:r w:rsidR="00BB16F4" w:rsidRPr="00535C4F"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</w:p>
    <w:p w14:paraId="1910E4EC" w14:textId="5C385000" w:rsidR="00CD1C0B" w:rsidRPr="00FA00F9" w:rsidRDefault="00CD1C0B" w:rsidP="0061173D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535C4F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85667D" w:rsidRPr="00535C4F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CD1C0B" w:rsidRPr="00FA00F9" w14:paraId="51E37D2E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82AFDCA" w14:textId="727B56D9" w:rsidR="00CD1C0B" w:rsidRPr="00FA00F9" w:rsidRDefault="00CD1C0B" w:rsidP="00CD1C0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456EFDE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63D0E68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F5EA82A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D661AD1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1F8950" w14:textId="77777777" w:rsidR="00CD1C0B" w:rsidRPr="00A56DB7" w:rsidRDefault="00CD1C0B" w:rsidP="00CD1C0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85667D" w:rsidRPr="00FA00F9" w14:paraId="0A1D4DF6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E88921E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ED27FA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4DEF000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262021B" w14:textId="77777777" w:rsidR="00516188" w:rsidRPr="00516188" w:rsidRDefault="00516188" w:rsidP="00516188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F46339E" w14:textId="57AA112E" w:rsidR="0085667D" w:rsidRPr="0085667D" w:rsidRDefault="0085667D" w:rsidP="00516188">
            <w:pPr>
              <w:widowControl w:val="0"/>
              <w:numPr>
                <w:ilvl w:val="1"/>
                <w:numId w:val="22"/>
              </w:numPr>
              <w:tabs>
                <w:tab w:val="left" w:pos="457"/>
              </w:tabs>
              <w:suppressAutoHyphens/>
              <w:autoSpaceDE w:val="0"/>
              <w:autoSpaceDN w:val="0"/>
              <w:ind w:left="457" w:hanging="575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необходимите инструменти и технологично оборудване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36E912" w14:textId="01A57AF0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984BFA" w14:textId="446A0A26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79A01" w14:textId="3314402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CBC637" w14:textId="2AEDF02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D80327B" w14:textId="05222BA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081DEC71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C46D8DA" w14:textId="7A25E0C1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материална база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F9FF5C" w14:textId="0AF0B32E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C62FEE" w14:textId="4F16B09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29B08D" w14:textId="3480A81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66EB11" w14:textId="46BDF03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54967C" w14:textId="7FB4869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2D7E874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1766B25" w14:textId="3716B34A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С човешки ресурси за организация и координация на пробните стажувания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F91C92" w14:textId="4B9BC27E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9D460" w14:textId="318136D0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E5175A" w14:textId="452097A3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BDC58B" w14:textId="0E662C66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5023E9" w14:textId="00C1F2EA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5616B3D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448F77" w14:textId="51E3D15D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С необходимите наставници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08B71" w14:textId="2B90B4C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324544" w14:textId="697411D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982C07" w14:textId="24DDE28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DDD8CB" w14:textId="6F49113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D2ABD4" w14:textId="61273F14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5ADFB93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3E5DA7" w14:textId="08E3914F" w:rsidR="0085667D" w:rsidRPr="0085667D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С обучение и подготовка на наставници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9B7728" w14:textId="39ABCE1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3708CF" w14:textId="0F0E0A7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59A76B" w14:textId="28B372D5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7892E2" w14:textId="074930CC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A7A7DE" w14:textId="1DE1A64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85667D" w:rsidRPr="00FA00F9" w14:paraId="1C9FA144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E81B21" w14:textId="5AF8E98A" w:rsidR="0085667D" w:rsidRPr="00FA00F9" w:rsidRDefault="008566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финансови средства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659A27" w14:textId="365F3E7B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D7A9D9" w14:textId="7EECB7F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9BE84F" w14:textId="5A5A8347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0FEA" w14:textId="5D6B2112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6B6F75" w14:textId="71E0870D" w:rsidR="0085667D" w:rsidRPr="00FA00F9" w:rsidRDefault="0085667D" w:rsidP="0085667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465034F" w14:textId="77777777" w:rsidR="00516188" w:rsidRDefault="00516188" w:rsidP="008B7054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</w:p>
    <w:p w14:paraId="3158B614" w14:textId="723CC0B8" w:rsidR="008B7054" w:rsidRPr="00505136" w:rsidRDefault="00516188" w:rsidP="008B7054">
      <w:pPr>
        <w:suppressAutoHyphens/>
        <w:spacing w:before="120" w:after="240"/>
        <w:jc w:val="both"/>
        <w:rPr>
          <w:rFonts w:eastAsia="SimSun"/>
          <w:bCs/>
          <w:color w:val="00B0F0"/>
          <w:sz w:val="22"/>
          <w:szCs w:val="22"/>
          <w:lang w:eastAsia="ar-SA"/>
        </w:rPr>
      </w:pPr>
      <w:r>
        <w:rPr>
          <w:rFonts w:eastAsia="SimSun"/>
          <w:b/>
          <w:color w:val="00B050"/>
          <w:sz w:val="22"/>
          <w:szCs w:val="22"/>
          <w:lang w:eastAsia="ar-SA"/>
        </w:rPr>
        <w:br w:type="column"/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lastRenderedPageBreak/>
        <w:t>Въпрос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 xml:space="preserve"> №16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 w:rsidR="00F14857">
        <w:rPr>
          <w:rFonts w:eastAsia="SimSun"/>
          <w:b/>
          <w:color w:val="00B050"/>
          <w:sz w:val="22"/>
          <w:szCs w:val="22"/>
          <w:lang w:eastAsia="ar-SA"/>
        </w:rPr>
        <w:t>, 9,</w:t>
      </w:r>
      <w:r w:rsidR="008D5E46">
        <w:rPr>
          <w:rFonts w:eastAsia="SimSun"/>
          <w:b/>
          <w:color w:val="00B050"/>
          <w:sz w:val="22"/>
          <w:szCs w:val="22"/>
          <w:lang w:eastAsia="ar-SA"/>
        </w:rPr>
        <w:t xml:space="preserve"> 10</w:t>
      </w:r>
      <w:r w:rsidR="00F14857"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  <w:r w:rsidR="008B7054" w:rsidRPr="00B7616D">
        <w:rPr>
          <w:rFonts w:eastAsia="SimSun"/>
          <w:b/>
          <w:color w:val="FF0000"/>
          <w:sz w:val="22"/>
          <w:szCs w:val="22"/>
          <w:lang w:eastAsia="ar-SA"/>
        </w:rPr>
        <w:t xml:space="preserve"> </w:t>
      </w:r>
    </w:p>
    <w:p w14:paraId="4EAA4B88" w14:textId="673E37AF" w:rsidR="005C5A07" w:rsidRPr="00FA00F9" w:rsidRDefault="00822B0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sz w:val="22"/>
          <w:szCs w:val="22"/>
          <w:u w:val="single"/>
          <w:lang w:eastAsia="ar-SA"/>
        </w:rPr>
        <w:t>Какви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FA00F9">
        <w:rPr>
          <w:rFonts w:eastAsia="SimSun"/>
          <w:b/>
          <w:sz w:val="22"/>
          <w:szCs w:val="22"/>
          <w:lang w:eastAsia="ar-SA"/>
        </w:rPr>
        <w:t xml:space="preserve"> срещате при ресурсното осигуряване на</w:t>
      </w:r>
      <w:r w:rsidR="0091226D">
        <w:rPr>
          <w:rFonts w:eastAsia="SimSun"/>
          <w:b/>
          <w:sz w:val="22"/>
          <w:szCs w:val="22"/>
          <w:lang w:eastAsia="ar-SA"/>
        </w:rPr>
        <w:t xml:space="preserve"> </w:t>
      </w:r>
      <w:proofErr w:type="spellStart"/>
      <w:r w:rsidR="0091226D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="0091226D">
        <w:rPr>
          <w:rFonts w:eastAsia="SimSun"/>
          <w:b/>
          <w:sz w:val="22"/>
          <w:szCs w:val="22"/>
          <w:lang w:eastAsia="ar-SA"/>
        </w:rPr>
        <w:t xml:space="preserve"> система на обучение</w:t>
      </w:r>
      <w:r w:rsidRPr="00FA00F9">
        <w:rPr>
          <w:rFonts w:eastAsia="SimSun"/>
          <w:b/>
          <w:sz w:val="22"/>
          <w:szCs w:val="22"/>
          <w:lang w:eastAsia="ar-SA"/>
        </w:rPr>
        <w:t xml:space="preserve"> във </w:t>
      </w:r>
      <w:r w:rsidR="00A94AEF" w:rsidRPr="00FA00F9">
        <w:rPr>
          <w:rFonts w:eastAsia="SimSun"/>
          <w:b/>
          <w:sz w:val="22"/>
          <w:szCs w:val="22"/>
          <w:lang w:eastAsia="ar-SA"/>
        </w:rPr>
        <w:t xml:space="preserve">Вашата </w:t>
      </w:r>
      <w:r w:rsidRPr="00FA00F9">
        <w:rPr>
          <w:rFonts w:eastAsia="SimSun"/>
          <w:b/>
          <w:sz w:val="22"/>
          <w:szCs w:val="22"/>
          <w:lang w:eastAsia="ar-SA"/>
        </w:rPr>
        <w:t>фирма/</w:t>
      </w:r>
      <w:r w:rsidR="00942474" w:rsidRPr="00FA00F9">
        <w:rPr>
          <w:rFonts w:eastAsia="SimSun"/>
          <w:b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sz w:val="22"/>
          <w:szCs w:val="22"/>
          <w:lang w:eastAsia="ar-SA"/>
        </w:rPr>
        <w:t>предприятие?</w:t>
      </w:r>
    </w:p>
    <w:p w14:paraId="6882BF0A" w14:textId="2A1D27F4" w:rsidR="00125408" w:rsidRPr="00125408" w:rsidRDefault="00125408" w:rsidP="00B3722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125408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8</w:t>
      </w:r>
      <w:r w:rsidR="00466CA7">
        <w:rPr>
          <w:rFonts w:eastAsia="SimSun"/>
          <w:bCs/>
          <w:i/>
          <w:iCs/>
          <w:sz w:val="22"/>
          <w:szCs w:val="22"/>
          <w:lang w:eastAsia="ar-SA"/>
        </w:rPr>
        <w:t>, 9</w:t>
      </w:r>
      <w:r w:rsidRPr="00125408">
        <w:rPr>
          <w:rFonts w:eastAsia="SimSun"/>
          <w:bCs/>
          <w:i/>
          <w:iCs/>
          <w:sz w:val="22"/>
          <w:szCs w:val="22"/>
          <w:lang w:eastAsia="ar-SA"/>
        </w:rPr>
        <w:t xml:space="preserve"> и 10 клас, ако сте имали пробно стажуване на ученици от тях през </w:t>
      </w:r>
      <w:r w:rsidRPr="00125408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25408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7AE7E395" w14:textId="51620E91" w:rsidR="00125408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25408" w:rsidRPr="00125408">
        <w:rPr>
          <w:rFonts w:eastAsia="SimSun"/>
          <w:sz w:val="22"/>
          <w:szCs w:val="22"/>
          <w:lang w:eastAsia="ar-SA"/>
        </w:rPr>
        <w:t xml:space="preserve"> ученици от 8 клас: …………………………………………………….…………………</w:t>
      </w:r>
    </w:p>
    <w:p w14:paraId="21851374" w14:textId="534F0EE5" w:rsidR="00B37221" w:rsidRDefault="00B37221" w:rsidP="00B37221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Pr="00125408">
        <w:rPr>
          <w:rFonts w:eastAsia="SimSun"/>
          <w:sz w:val="22"/>
          <w:szCs w:val="22"/>
          <w:lang w:eastAsia="ar-SA"/>
        </w:rPr>
        <w:t xml:space="preserve"> ученици от </w:t>
      </w:r>
      <w:r w:rsidR="0061173D">
        <w:rPr>
          <w:rFonts w:eastAsia="SimSun"/>
          <w:sz w:val="22"/>
          <w:szCs w:val="22"/>
          <w:lang w:eastAsia="ar-SA"/>
        </w:rPr>
        <w:t>9</w:t>
      </w:r>
      <w:r w:rsidRPr="00125408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…………………………………………………….…………………</w:t>
      </w:r>
    </w:p>
    <w:p w14:paraId="2D12BC1F" w14:textId="33F201F8" w:rsidR="00125408" w:rsidRPr="00125408" w:rsidRDefault="0061173D" w:rsidP="00125408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25408" w:rsidRPr="00125408">
        <w:rPr>
          <w:rFonts w:eastAsia="SimSun"/>
          <w:sz w:val="22"/>
          <w:szCs w:val="22"/>
          <w:lang w:eastAsia="ar-SA"/>
        </w:rPr>
        <w:t xml:space="preserve"> ученици от 10 клас: ……………………………………………………………...………</w:t>
      </w:r>
    </w:p>
    <w:p w14:paraId="1A529903" w14:textId="500FE217" w:rsidR="00CD1C0B" w:rsidRPr="006F12E4" w:rsidRDefault="00535C4F" w:rsidP="00BC6E7B">
      <w:pPr>
        <w:spacing w:after="160" w:line="259" w:lineRule="auto"/>
        <w:rPr>
          <w:rFonts w:eastAsia="PMingLiU"/>
          <w:color w:val="00B0F0"/>
          <w:sz w:val="22"/>
          <w:szCs w:val="22"/>
          <w:lang w:eastAsia="zh-TW"/>
        </w:rPr>
      </w:pPr>
      <w:r>
        <w:rPr>
          <w:rFonts w:eastAsia="PMingLiU"/>
          <w:b/>
          <w:bCs/>
          <w:color w:val="00B050"/>
          <w:sz w:val="22"/>
          <w:szCs w:val="22"/>
          <w:lang w:eastAsia="zh-TW"/>
        </w:rPr>
        <w:t>Въпрос №17</w:t>
      </w:r>
      <w:r w:rsidR="00B7616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в картите за</w:t>
      </w:r>
      <w:r w:rsidR="0085667D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8</w:t>
      </w:r>
      <w:r w:rsidR="000009EB">
        <w:rPr>
          <w:rFonts w:eastAsia="PMingLiU"/>
          <w:b/>
          <w:bCs/>
          <w:color w:val="00B050"/>
          <w:sz w:val="22"/>
          <w:szCs w:val="22"/>
          <w:lang w:eastAsia="zh-TW"/>
        </w:rPr>
        <w:t>, 9</w:t>
      </w:r>
      <w:r w:rsidR="00680C95">
        <w:rPr>
          <w:rFonts w:eastAsia="PMingLiU"/>
          <w:b/>
          <w:bCs/>
          <w:color w:val="00B050"/>
          <w:sz w:val="22"/>
          <w:szCs w:val="22"/>
          <w:lang w:eastAsia="zh-TW"/>
        </w:rPr>
        <w:t>, 10</w:t>
      </w:r>
      <w:r w:rsidR="000009E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клас</w:t>
      </w:r>
      <w:r w:rsidR="0085667D"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58586FC8" w14:textId="2A139C00" w:rsidR="007C14CC" w:rsidRPr="0061173D" w:rsidRDefault="00765A0F" w:rsidP="0091226D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61173D">
        <w:rPr>
          <w:rFonts w:eastAsia="SimSun"/>
          <w:b/>
          <w:sz w:val="22"/>
          <w:szCs w:val="22"/>
          <w:lang w:eastAsia="ar-SA"/>
        </w:rPr>
        <w:t xml:space="preserve">В </w:t>
      </w:r>
      <w:r w:rsidRPr="0061173D">
        <w:rPr>
          <w:rFonts w:eastAsia="SimSun"/>
          <w:b/>
          <w:sz w:val="22"/>
          <w:szCs w:val="22"/>
          <w:u w:val="single"/>
          <w:lang w:eastAsia="ar-SA"/>
        </w:rPr>
        <w:t>каква</w:t>
      </w:r>
      <w:r w:rsidRPr="0061173D">
        <w:rPr>
          <w:rFonts w:eastAsia="SimSun"/>
          <w:b/>
          <w:sz w:val="22"/>
          <w:szCs w:val="22"/>
          <w:lang w:eastAsia="ar-SA"/>
        </w:rPr>
        <w:t xml:space="preserve"> </w:t>
      </w:r>
      <w:r w:rsidRPr="0061173D">
        <w:rPr>
          <w:rFonts w:eastAsia="SimSun"/>
          <w:b/>
          <w:bCs/>
          <w:sz w:val="22"/>
          <w:szCs w:val="22"/>
          <w:lang w:eastAsia="ar-SA"/>
        </w:rPr>
        <w:t>степен</w:t>
      </w:r>
      <w:r w:rsidRPr="0061173D">
        <w:rPr>
          <w:rFonts w:eastAsia="SimSun"/>
          <w:b/>
          <w:sz w:val="22"/>
          <w:szCs w:val="22"/>
          <w:lang w:eastAsia="ar-SA"/>
        </w:rPr>
        <w:t xml:space="preserve"> сте съглас</w:t>
      </w:r>
      <w:r w:rsidR="00BB16F4" w:rsidRPr="0061173D">
        <w:rPr>
          <w:rFonts w:eastAsia="SimSun"/>
          <w:b/>
          <w:sz w:val="22"/>
          <w:szCs w:val="22"/>
          <w:lang w:eastAsia="ar-SA"/>
        </w:rPr>
        <w:t>е</w:t>
      </w:r>
      <w:r w:rsidRPr="0061173D">
        <w:rPr>
          <w:rFonts w:eastAsia="SimSun"/>
          <w:b/>
          <w:sz w:val="22"/>
          <w:szCs w:val="22"/>
          <w:lang w:eastAsia="ar-SA"/>
        </w:rPr>
        <w:t>н</w:t>
      </w:r>
      <w:r w:rsidR="00BB16F4" w:rsidRPr="0061173D">
        <w:rPr>
          <w:rFonts w:eastAsia="SimSun"/>
          <w:b/>
          <w:sz w:val="22"/>
          <w:szCs w:val="22"/>
          <w:lang w:eastAsia="ar-SA"/>
        </w:rPr>
        <w:t>/</w:t>
      </w:r>
      <w:proofErr w:type="spellStart"/>
      <w:r w:rsidR="00BB16F4" w:rsidRPr="0061173D">
        <w:rPr>
          <w:rFonts w:eastAsia="SimSun"/>
          <w:b/>
          <w:sz w:val="22"/>
          <w:szCs w:val="22"/>
          <w:lang w:eastAsia="ar-SA"/>
        </w:rPr>
        <w:t>сна</w:t>
      </w:r>
      <w:proofErr w:type="spellEnd"/>
      <w:r w:rsidRPr="0061173D">
        <w:rPr>
          <w:rFonts w:eastAsia="SimSun"/>
          <w:b/>
          <w:sz w:val="22"/>
          <w:szCs w:val="22"/>
          <w:lang w:eastAsia="ar-SA"/>
        </w:rPr>
        <w:t xml:space="preserve">, </w:t>
      </w:r>
      <w:r w:rsidR="00BB16F4" w:rsidRPr="0061173D">
        <w:rPr>
          <w:rFonts w:eastAsia="SimSun"/>
          <w:b/>
          <w:sz w:val="22"/>
          <w:szCs w:val="22"/>
          <w:lang w:eastAsia="ar-SA"/>
        </w:rPr>
        <w:t xml:space="preserve">със следните твърдения относно пробното стажуване </w:t>
      </w:r>
      <w:r w:rsidR="006F12E4" w:rsidRPr="0091226D">
        <w:rPr>
          <w:rFonts w:eastAsia="SimSun"/>
          <w:b/>
          <w:sz w:val="22"/>
          <w:szCs w:val="22"/>
          <w:lang w:eastAsia="ar-SA"/>
        </w:rPr>
        <w:t xml:space="preserve">на ученици от 8 до 10 </w:t>
      </w:r>
      <w:r w:rsidR="00AD718C" w:rsidRPr="0091226D">
        <w:rPr>
          <w:rFonts w:eastAsia="SimSun"/>
          <w:b/>
          <w:sz w:val="22"/>
          <w:szCs w:val="22"/>
          <w:lang w:eastAsia="ar-SA"/>
        </w:rPr>
        <w:t>кла</w:t>
      </w:r>
      <w:r w:rsidR="00AD718C" w:rsidRPr="0061173D">
        <w:rPr>
          <w:rFonts w:eastAsia="SimSun"/>
          <w:b/>
          <w:sz w:val="22"/>
          <w:szCs w:val="22"/>
          <w:lang w:eastAsia="ar-SA"/>
        </w:rPr>
        <w:t>с</w:t>
      </w:r>
      <w:r w:rsidR="00DB6682" w:rsidRPr="0061173D">
        <w:rPr>
          <w:rFonts w:eastAsia="SimSun"/>
          <w:b/>
          <w:sz w:val="22"/>
          <w:szCs w:val="22"/>
          <w:lang w:eastAsia="ar-SA"/>
        </w:rPr>
        <w:t xml:space="preserve"> </w:t>
      </w:r>
      <w:r w:rsidR="00BB16F4" w:rsidRPr="0061173D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  <w:r w:rsidR="004501FF" w:rsidRPr="0061173D">
        <w:rPr>
          <w:rFonts w:eastAsia="SimSun"/>
          <w:b/>
          <w:sz w:val="22"/>
          <w:szCs w:val="22"/>
          <w:lang w:eastAsia="ar-SA"/>
        </w:rPr>
        <w:t xml:space="preserve"> </w:t>
      </w:r>
    </w:p>
    <w:p w14:paraId="71F7D9A8" w14:textId="4FD1859A" w:rsidR="0061173D" w:rsidRPr="00FA00F9" w:rsidRDefault="0061173D" w:rsidP="0061173D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535C4F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2"/>
          <w:szCs w:val="22"/>
          <w:lang w:eastAsia="ar-SA"/>
        </w:rPr>
        <w:t>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765A0F" w:rsidRPr="00FA00F9" w14:paraId="71D4D633" w14:textId="77777777" w:rsidTr="00A56DB7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3FE0BF" w14:textId="77777777" w:rsidR="00765A0F" w:rsidRPr="00FA00F9" w:rsidRDefault="00765A0F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8CF10B3" w14:textId="77777777" w:rsidR="00765A0F" w:rsidRPr="0091226D" w:rsidRDefault="00765A0F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559DDA6C" w14:textId="1B149C2E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3D155AD" w14:textId="386A04BA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0D08BAA" w14:textId="1AAE43EF" w:rsidR="006F12E4" w:rsidRPr="0091226D" w:rsidRDefault="006F12E4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B8ACCFA" w14:textId="784F78D2" w:rsidR="007C14CC" w:rsidRPr="0091226D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6E672F5" w14:textId="34AD4F8B" w:rsidR="007C14CC" w:rsidRPr="0091226D" w:rsidRDefault="007C14CC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sz w:val="16"/>
                <w:szCs w:val="16"/>
                <w:lang w:eastAsia="ar-SA"/>
              </w:rPr>
            </w:pPr>
            <w:r w:rsidRPr="0091226D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A81C53" w:rsidRPr="00FA00F9" w14:paraId="55465CA2" w14:textId="77777777" w:rsidTr="00A56DB7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AF242C4" w14:textId="77777777" w:rsidR="00A81C53" w:rsidRPr="0085667D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B3607EB" w14:textId="77777777" w:rsidR="00A81C53" w:rsidRPr="0085667D" w:rsidRDefault="00A81C53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D2A6162" w14:textId="4931001B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подпомага учениците в ориентацията и избора 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E6B402" w14:textId="46A9F96D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948E8A" w14:textId="01D2944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2D077F" w14:textId="068E4A4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8551ED" w14:textId="1BC5006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3A4D32E" w14:textId="6FAE5CFB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0943A320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5C934A" w14:textId="169D8349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Пробното стажуване позволява на учениците да се запознаят с технологичните процеси в нашето предприятие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B2899" w14:textId="0F3202C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A1173A" w14:textId="0CA0883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04D4E7" w14:textId="0595B717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686AAD" w14:textId="5B9DA76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D130A3" w14:textId="4A2CD1AB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7CA38B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83D40E3" w14:textId="0381D32A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формира положителни нагласи и очаквания у учениците към </w:t>
            </w:r>
            <w:proofErr w:type="spellStart"/>
            <w:r w:rsidRPr="0085667D">
              <w:rPr>
                <w:rFonts w:eastAsia="SimSun"/>
                <w:sz w:val="22"/>
                <w:szCs w:val="22"/>
                <w:lang w:eastAsia="ar-SA"/>
              </w:rPr>
              <w:t>дуалното</w:t>
            </w:r>
            <w:proofErr w:type="spellEnd"/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EF3B87" w14:textId="34747B7E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CB7592" w14:textId="73B2599A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6A3F79" w14:textId="1C24581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11F234" w14:textId="3953460A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285884A" w14:textId="4AB2BA8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3D360469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2D5C82A" w14:textId="57E8172E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Процесът на разпределяне на учениците към работодателите е прозрачен за всички заинтересовани страни</w:t>
            </w:r>
            <w:r w:rsidR="00604CE4">
              <w:rPr>
                <w:rFonts w:eastAsia="SimSun"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6C95F3" w14:textId="45A9F50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168F2" w14:textId="2428F0CC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E3B1FA" w14:textId="51AA75E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2FA826" w14:textId="13794CA6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529BF6" w14:textId="2F7E4536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1950D49A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C53F407" w14:textId="097E8B4C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 xml:space="preserve">Налице са ясни критерии за разпределяне на учениците към конкретните </w:t>
            </w:r>
            <w:r w:rsidRPr="00E73670">
              <w:rPr>
                <w:rFonts w:eastAsia="SimSun"/>
                <w:sz w:val="22"/>
                <w:szCs w:val="22"/>
                <w:lang w:eastAsia="ar-SA"/>
              </w:rPr>
              <w:t>работодатели</w:t>
            </w:r>
            <w:r w:rsidR="006F12E4" w:rsidRPr="00E73670">
              <w:rPr>
                <w:rFonts w:eastAsia="SimSun"/>
                <w:sz w:val="22"/>
                <w:szCs w:val="22"/>
                <w:lang w:eastAsia="ar-SA"/>
              </w:rPr>
              <w:t xml:space="preserve"> за пробно стажуване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C5A01D" w14:textId="1A31F858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9C3DC6" w14:textId="0A1105A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FA821D" w14:textId="4A12047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5E5A52" w14:textId="30436483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BAFB6" w14:textId="2473D068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1FF3F28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F8D89C" w14:textId="77DDE977" w:rsidR="00A81C53" w:rsidRPr="0085667D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85667D">
              <w:rPr>
                <w:rFonts w:eastAsia="SimSun"/>
                <w:sz w:val="22"/>
                <w:szCs w:val="22"/>
                <w:lang w:eastAsia="ar-SA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9AA926" w14:textId="0A0EDEF5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57CD6E" w14:textId="778C00D1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0B866" w14:textId="51084B62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5EF250" w14:textId="4640D960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C82D3AC" w14:textId="40E00B7F" w:rsidR="00A81C53" w:rsidRPr="00FA00F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2E73621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D11CFA9" w14:textId="5801E063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Пробното стажуване преминава формално и не способства за формиране на знания, умения и навици</w:t>
            </w:r>
            <w:r w:rsidR="004B4D40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586063" w14:textId="4D547162" w:rsidR="00A81C53" w:rsidRPr="00FE42E9" w:rsidRDefault="00A81C53" w:rsidP="00FE42E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val="en-US"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  <w:r w:rsidR="004B4D40" w:rsidRPr="00FE42E9">
              <w:rPr>
                <w:rFonts w:eastAsia="SimSun"/>
                <w:color w:val="000000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766F36" w14:textId="3C8B3BA2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8E9E15" w14:textId="77777777" w:rsidR="00FE42E9" w:rsidRPr="00FE42E9" w:rsidRDefault="00FE42E9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  <w:p w14:paraId="17E98EC6" w14:textId="77777777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  <w:p w14:paraId="76953BC3" w14:textId="447B8B7F" w:rsidR="00EA5EDF" w:rsidRPr="00FE42E9" w:rsidRDefault="00EA5EDF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6229D2D" w14:textId="52A35237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8F4B293" w14:textId="5E95E1F8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57B0F94B" w14:textId="77777777" w:rsidTr="00A56DB7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911F5A3" w14:textId="7F72C301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 xml:space="preserve">Пробното стажуване по-скоро демотивира, отколкото да </w:t>
            </w:r>
            <w:r w:rsidRPr="00FA00F9">
              <w:rPr>
                <w:rFonts w:eastAsia="SimSun"/>
                <w:sz w:val="22"/>
                <w:szCs w:val="22"/>
                <w:lang w:eastAsia="ar-SA"/>
              </w:rPr>
              <w:lastRenderedPageBreak/>
              <w:t>стимулира учениците</w:t>
            </w:r>
            <w:r w:rsidR="00890FB1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91D58" w14:textId="370AC6B4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B79C79" w14:textId="3375B88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AB030" w14:textId="4635551B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46004C" w14:textId="070ED7E3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863BCD" w14:textId="5F7CC23B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A81C53" w:rsidRPr="00FA00F9" w14:paraId="4E1E11DF" w14:textId="77777777" w:rsidTr="00A56DB7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085791A" w14:textId="1D7ED3D1" w:rsidR="00A81C53" w:rsidRPr="00FA00F9" w:rsidRDefault="00A81C53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Пробното стажуване ангажира много време и ресурси на нас като работодател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B83DD6C" w14:textId="50343610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CD25646" w14:textId="7E0ADB7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C446D55" w14:textId="0192C518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78232EAA" w14:textId="769FE13D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C23953" w14:textId="6E90D1DA" w:rsidR="00A81C53" w:rsidRPr="00FE42E9" w:rsidRDefault="00A81C53" w:rsidP="00A81C5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E31B662" w14:textId="77777777" w:rsidR="00765A0F" w:rsidRDefault="00765A0F" w:rsidP="00BC6E7B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2991022B" w14:textId="4342F570" w:rsidR="00F36760" w:rsidRPr="00F36760" w:rsidRDefault="00F36760" w:rsidP="00F36760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№18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04EF1C2B" w14:textId="64CA8FC3" w:rsidR="001A59EF" w:rsidRPr="00FA00F9" w:rsidRDefault="001A59EF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="00921B86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 НА </w:t>
      </w:r>
      <w:r w:rsidR="00F460BB"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КАЧЕСТВОТО НА УЧЕБНИЯ ПРОЦЕС </w:t>
      </w:r>
      <w:r w:rsidR="004B46B3" w:rsidRPr="00FA00F9">
        <w:rPr>
          <w:rFonts w:eastAsia="SimSun"/>
          <w:b/>
          <w:color w:val="000000"/>
          <w:sz w:val="22"/>
          <w:szCs w:val="22"/>
          <w:lang w:eastAsia="ar-SA"/>
        </w:rPr>
        <w:t>В</w:t>
      </w:r>
      <w:r w:rsidR="00F460BB"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ДУАЛНОТО ОБУЧЕНИЕ</w:t>
      </w:r>
    </w:p>
    <w:p w14:paraId="7883B837" w14:textId="562AC97B" w:rsidR="00F460BB" w:rsidRPr="00FA00F9" w:rsidRDefault="00F460B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sz w:val="22"/>
          <w:szCs w:val="22"/>
          <w:u w:val="single"/>
          <w:lang w:eastAsia="ar-SA"/>
        </w:rPr>
        <w:t>Моля</w:t>
      </w:r>
      <w:r w:rsidR="00066EF7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оценете по скалата от 2 д</w:t>
      </w:r>
      <w:r w:rsidR="00726401" w:rsidRPr="00FA00F9">
        <w:rPr>
          <w:rFonts w:eastAsia="SimSun"/>
          <w:b/>
          <w:bCs/>
          <w:sz w:val="22"/>
          <w:szCs w:val="22"/>
          <w:lang w:eastAsia="ar-SA"/>
        </w:rPr>
        <w:t xml:space="preserve">о 6 </w:t>
      </w:r>
      <w:r w:rsidR="00DC0816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аспектите на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>качеството на учебния процес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="00B84A27" w:rsidRPr="009D4E84">
        <w:rPr>
          <w:rFonts w:eastAsia="SimSun"/>
          <w:b/>
          <w:bCs/>
          <w:sz w:val="22"/>
          <w:szCs w:val="22"/>
          <w:lang w:eastAsia="ar-SA"/>
        </w:rPr>
        <w:t xml:space="preserve">8 и 9 </w:t>
      </w:r>
      <w:r w:rsidR="005F12E0" w:rsidRPr="009D4E84">
        <w:rPr>
          <w:rFonts w:eastAsia="SimSun"/>
          <w:b/>
          <w:bCs/>
          <w:sz w:val="22"/>
          <w:szCs w:val="22"/>
          <w:lang w:eastAsia="ar-SA"/>
        </w:rPr>
        <w:t>клас</w:t>
      </w:r>
      <w:r w:rsidR="00666831" w:rsidRPr="009D4E84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D5345F">
        <w:rPr>
          <w:rFonts w:eastAsia="SimSun"/>
          <w:b/>
          <w:bCs/>
          <w:color w:val="000000"/>
          <w:sz w:val="22"/>
          <w:szCs w:val="22"/>
          <w:lang w:eastAsia="ar-SA"/>
        </w:rPr>
        <w:t>в</w:t>
      </w:r>
      <w:r w:rsidR="00666831" w:rsidRPr="00FA00F9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професионалн</w:t>
      </w:r>
      <w:r w:rsidR="004312C8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 xml:space="preserve">ото </w:t>
      </w:r>
      <w:bookmarkStart w:id="3" w:name="_Hlk109738672"/>
      <w:r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училищ</w:t>
      </w:r>
      <w:r w:rsidR="00E61576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е</w:t>
      </w:r>
      <w:r w:rsidR="00AD718C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 xml:space="preserve">/ </w:t>
      </w:r>
      <w:bookmarkStart w:id="4" w:name="_Hlk109735207"/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училище</w:t>
      </w:r>
      <w:r w:rsidR="005F12E0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то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с паралелки за </w:t>
      </w:r>
      <w:r w:rsidR="005F12E0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професионална</w:t>
      </w:r>
      <w:r w:rsidR="00AD718C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подготовка</w:t>
      </w:r>
      <w:bookmarkEnd w:id="3"/>
      <w:bookmarkEnd w:id="4"/>
      <w:r w:rsidR="00A94AEF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="00245F59" w:rsidRPr="00FA00F9">
        <w:rPr>
          <w:rFonts w:eastAsia="SimSun"/>
          <w:b/>
          <w:bCs/>
          <w:sz w:val="22"/>
          <w:szCs w:val="22"/>
          <w:lang w:eastAsia="ar-SA"/>
        </w:rPr>
        <w:t xml:space="preserve"> с ко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>е</w:t>
      </w:r>
      <w:r w:rsidR="00245F59" w:rsidRPr="00FA00F9">
        <w:rPr>
          <w:rFonts w:eastAsia="SimSun"/>
          <w:b/>
          <w:bCs/>
          <w:sz w:val="22"/>
          <w:szCs w:val="22"/>
          <w:lang w:eastAsia="ar-SA"/>
        </w:rPr>
        <w:t xml:space="preserve">то </w:t>
      </w:r>
      <w:r w:rsidR="00A94AEF" w:rsidRPr="00FA00F9">
        <w:rPr>
          <w:rFonts w:eastAsia="SimSun"/>
          <w:b/>
          <w:bCs/>
          <w:sz w:val="22"/>
          <w:szCs w:val="22"/>
          <w:lang w:eastAsia="ar-SA"/>
        </w:rPr>
        <w:t>си сътрудничите</w:t>
      </w:r>
      <w:r w:rsidR="0050628D" w:rsidRPr="00FA00F9">
        <w:rPr>
          <w:rFonts w:eastAsia="SimSun"/>
          <w:b/>
          <w:bCs/>
          <w:sz w:val="22"/>
          <w:szCs w:val="22"/>
          <w:lang w:eastAsia="ar-SA"/>
        </w:rPr>
        <w:t>.</w:t>
      </w:r>
      <w:r w:rsidR="005F12E0"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5B6DAAB3" w14:textId="77777777" w:rsidR="00A9703C" w:rsidRDefault="00C35596" w:rsidP="00A9703C">
      <w:pPr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C35596">
        <w:rPr>
          <w:rFonts w:eastAsia="SimSun"/>
          <w:i/>
          <w:sz w:val="22"/>
          <w:szCs w:val="22"/>
          <w:lang w:eastAsia="ar-SA"/>
        </w:rPr>
        <w:t>Моля, запишете</w:t>
      </w:r>
      <w:r w:rsidRPr="00C35596">
        <w:rPr>
          <w:rFonts w:eastAsia="SimSun"/>
          <w:i/>
          <w:sz w:val="22"/>
          <w:szCs w:val="22"/>
          <w:lang w:val="en-GB" w:eastAsia="ar-SA"/>
        </w:rPr>
        <w:t>/</w:t>
      </w:r>
      <w:r w:rsidRPr="00C35596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всеки клас, от </w:t>
      </w:r>
      <w:r w:rsidRPr="00C35596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</w:t>
      </w:r>
      <w:r w:rsidR="00D33BB5">
        <w:rPr>
          <w:rFonts w:eastAsia="SimSun"/>
          <w:bCs/>
          <w:i/>
          <w:iCs/>
          <w:sz w:val="22"/>
          <w:szCs w:val="22"/>
          <w:lang w:eastAsia="ar-SA"/>
        </w:rPr>
        <w:t xml:space="preserve">по </w:t>
      </w:r>
      <w:proofErr w:type="spellStart"/>
      <w:r w:rsidR="00D33BB5">
        <w:rPr>
          <w:rFonts w:eastAsia="SimSun"/>
          <w:bCs/>
          <w:i/>
          <w:iCs/>
          <w:sz w:val="22"/>
          <w:szCs w:val="22"/>
          <w:lang w:eastAsia="ar-SA"/>
        </w:rPr>
        <w:t>дуалната</w:t>
      </w:r>
      <w:proofErr w:type="spellEnd"/>
      <w:r w:rsidR="00D33BB5">
        <w:rPr>
          <w:rFonts w:eastAsia="SimSun"/>
          <w:bCs/>
          <w:i/>
          <w:iCs/>
          <w:sz w:val="22"/>
          <w:szCs w:val="22"/>
          <w:lang w:eastAsia="ar-SA"/>
        </w:rPr>
        <w:t xml:space="preserve"> система на обучение</w:t>
      </w:r>
      <w:r w:rsidRPr="00C35596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Pr="00C35596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A9703C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. </w:t>
      </w:r>
    </w:p>
    <w:p w14:paraId="32D38214" w14:textId="7FA10FFD" w:rsidR="00A9703C" w:rsidRPr="00FF51B1" w:rsidRDefault="00A9703C" w:rsidP="00A9703C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</w:t>
      </w:r>
      <w:r w:rsidR="00FF51B1">
        <w:rPr>
          <w:rFonts w:eastAsia="SimSun"/>
          <w:bCs/>
          <w:color w:val="00B050"/>
          <w:sz w:val="22"/>
          <w:szCs w:val="22"/>
          <w:lang w:eastAsia="ar-SA"/>
        </w:rPr>
        <w:t>ът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 да</w:t>
      </w:r>
      <w:r w:rsidR="00FF51B1">
        <w:rPr>
          <w:rFonts w:eastAsia="SimSun"/>
          <w:bCs/>
          <w:color w:val="00B050"/>
          <w:sz w:val="22"/>
          <w:szCs w:val="22"/>
          <w:lang w:eastAsia="ar-SA"/>
        </w:rPr>
        <w:t xml:space="preserve"> се форматира като </w:t>
      </w:r>
      <w:r>
        <w:rPr>
          <w:rFonts w:eastAsia="SimSun"/>
          <w:bCs/>
          <w:color w:val="00B050"/>
          <w:sz w:val="22"/>
          <w:szCs w:val="22"/>
          <w:lang w:eastAsia="ar-SA"/>
        </w:rPr>
        <w:t>въпрос 28</w:t>
      </w:r>
      <w:r w:rsidR="00FF51B1">
        <w:rPr>
          <w:rFonts w:eastAsia="SimSun"/>
          <w:bCs/>
          <w:color w:val="00B050"/>
          <w:sz w:val="22"/>
          <w:szCs w:val="22"/>
          <w:lang w:eastAsia="ar-SA"/>
        </w:rPr>
        <w:t>, но отговорите да се съхраняват в променливи за съответния клас</w:t>
      </w:r>
      <w:r w:rsidR="00FF51B1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203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134"/>
        <w:gridCol w:w="1134"/>
      </w:tblGrid>
      <w:tr w:rsidR="00C35596" w:rsidRPr="00DE6611" w14:paraId="341B3C8A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F2F2F2" w:themeFill="background1" w:themeFillShade="F2"/>
            <w:vAlign w:val="center"/>
          </w:tcPr>
          <w:p w14:paraId="2B6F538B" w14:textId="111B3FB4" w:rsidR="00C35596" w:rsidRPr="00DE6611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DE6611">
              <w:rPr>
                <w:rFonts w:eastAsia="SimSun"/>
                <w:vanish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68E4D542" w14:textId="5D679C74" w:rsidR="00C35596" w:rsidRPr="00DE6611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DE6611">
              <w:rPr>
                <w:rFonts w:eastAsia="SimSun"/>
                <w:vanish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2DD6360B" w14:textId="6AE9F397" w:rsidR="00C35596" w:rsidRPr="00DE6611" w:rsidRDefault="00C35596" w:rsidP="00DE6611">
            <w:pPr>
              <w:widowControl w:val="0"/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DE6611">
              <w:rPr>
                <w:rFonts w:eastAsia="SimSun"/>
                <w:vanish/>
                <w:sz w:val="22"/>
                <w:szCs w:val="22"/>
                <w:lang w:eastAsia="ar-SA"/>
              </w:rPr>
              <w:t>4</w:t>
            </w:r>
          </w:p>
        </w:tc>
      </w:tr>
      <w:tr w:rsidR="00C35596" w:rsidRPr="00FA00F9" w14:paraId="2A5C85C5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04FAC69" w14:textId="77777777" w:rsidR="00C35596" w:rsidRPr="006C3766" w:rsidRDefault="00C35596" w:rsidP="00C35596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B95FC07" w14:textId="6814A1A0" w:rsidR="00C35596" w:rsidRPr="000B532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color w:val="000000"/>
                <w:sz w:val="20"/>
                <w:szCs w:val="20"/>
                <w:lang w:eastAsia="ar-SA"/>
              </w:rPr>
              <w:t>8 клас</w:t>
            </w:r>
          </w:p>
        </w:tc>
        <w:tc>
          <w:tcPr>
            <w:tcW w:w="1134" w:type="dxa"/>
            <w:vAlign w:val="center"/>
          </w:tcPr>
          <w:p w14:paraId="23F2881D" w14:textId="478A3729" w:rsidR="00C35596" w:rsidRPr="000B532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color w:val="000000"/>
                <w:sz w:val="20"/>
                <w:szCs w:val="20"/>
                <w:lang w:eastAsia="ar-SA"/>
              </w:rPr>
              <w:t>9 клас</w:t>
            </w:r>
          </w:p>
        </w:tc>
      </w:tr>
      <w:tr w:rsidR="00C35596" w:rsidRPr="00FA00F9" w14:paraId="042D6809" w14:textId="77777777" w:rsidTr="00C35596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321C2A36" w14:textId="77777777" w:rsidR="00C35596" w:rsidRPr="006C3766" w:rsidRDefault="00C35596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264B2FF" w14:textId="442680CD" w:rsidR="00C35596" w:rsidRPr="00A81C53" w:rsidRDefault="002F16EC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iCs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33B12E" w14:textId="7FD84A81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66213C07" w14:textId="1C72EC19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C35596" w:rsidRPr="00FA00F9" w14:paraId="42244F20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CFD4D3C" w14:textId="51BB1CC4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88DF79" w14:textId="0539F773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19F1F548" w14:textId="27AF2562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C35596" w:rsidRPr="00FA00F9" w14:paraId="5578B38F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4BEA418" w14:textId="10F493CB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Сътрудничество и координация с предприятието за съгласуване на обучението в училище и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A1924" w14:textId="128E10F9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28934DA0" w14:textId="1BD697E6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C35596" w:rsidRPr="00FA00F9" w14:paraId="05E00362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3705E6" w14:textId="07F614D4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>Информираност за мерки за безопасност и защита на здравето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EA3AD3" w14:textId="4DEB9531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54DF6447" w14:textId="6F2DDFB2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C35596" w:rsidRPr="00FA00F9" w14:paraId="2C8F542C" w14:textId="77777777" w:rsidTr="00C35596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6B6D75" w14:textId="74F59DCC" w:rsidR="00C35596" w:rsidRPr="00FA00F9" w:rsidRDefault="00C3559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A00F9">
              <w:rPr>
                <w:rFonts w:eastAsia="SimSun"/>
                <w:sz w:val="22"/>
                <w:szCs w:val="22"/>
                <w:lang w:eastAsia="ar-SA"/>
              </w:rPr>
              <w:t xml:space="preserve">Осигуряване на присъствието на учениците в практическите обучения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2D3B4" w14:textId="377226F9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vAlign w:val="center"/>
          </w:tcPr>
          <w:p w14:paraId="4090950E" w14:textId="61C7576F" w:rsidR="00C35596" w:rsidRPr="00FA00F9" w:rsidRDefault="00C35596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44046183" w14:textId="05F3C078" w:rsidR="00066EF7" w:rsidRPr="00F36760" w:rsidRDefault="00F36760" w:rsidP="00F36760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№19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680C95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2CCD44EB" w14:textId="591414F3" w:rsidR="00C35596" w:rsidRPr="00FA00F9" w:rsidRDefault="004B46B3" w:rsidP="00C35596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Моля</w:t>
      </w:r>
      <w:r w:rsidR="00066EF7" w:rsidRPr="00FA00F9">
        <w:rPr>
          <w:rFonts w:eastAsia="SimSun"/>
          <w:b/>
          <w:bCs/>
          <w:sz w:val="22"/>
          <w:szCs w:val="22"/>
          <w:lang w:eastAsia="ar-SA"/>
        </w:rPr>
        <w:t>,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оценете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</w:t>
      </w:r>
      <w:r w:rsidR="00DC0816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аспектите на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качеството </w:t>
      </w:r>
      <w:r w:rsidR="00666831" w:rsidRPr="00FA00F9">
        <w:rPr>
          <w:rFonts w:eastAsia="SimSun"/>
          <w:b/>
          <w:bCs/>
          <w:sz w:val="22"/>
          <w:szCs w:val="22"/>
          <w:lang w:eastAsia="ar-SA"/>
        </w:rPr>
        <w:t xml:space="preserve">при пробните стажувания </w:t>
      </w:r>
      <w:r w:rsidR="00066EF7" w:rsidRPr="00FA00F9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във Вашето предприятие</w:t>
      </w:r>
      <w:r w:rsidRPr="00FA00F9">
        <w:rPr>
          <w:rFonts w:eastAsia="SimSun"/>
          <w:b/>
          <w:bCs/>
          <w:sz w:val="22"/>
          <w:szCs w:val="22"/>
          <w:lang w:eastAsia="ar-SA"/>
        </w:rPr>
        <w:t>.</w:t>
      </w:r>
      <w:r w:rsidR="00C35596" w:rsidRPr="00C35596">
        <w:rPr>
          <w:rFonts w:eastAsia="SimSun"/>
          <w:iCs/>
          <w:color w:val="00B0F0"/>
          <w:sz w:val="22"/>
          <w:szCs w:val="22"/>
          <w:lang w:eastAsia="ar-SA"/>
        </w:rPr>
        <w:t xml:space="preserve"> </w:t>
      </w:r>
    </w:p>
    <w:p w14:paraId="248B55A5" w14:textId="59D9A55D" w:rsidR="004B46B3" w:rsidRPr="00FA00F9" w:rsidRDefault="004B46B3" w:rsidP="00C35596">
      <w:pPr>
        <w:pStyle w:val="ListParagraph"/>
        <w:widowControl w:val="0"/>
        <w:autoSpaceDE w:val="0"/>
        <w:autoSpaceDN w:val="0"/>
        <w:ind w:left="284"/>
        <w:rPr>
          <w:rFonts w:eastAsia="PMingLiU"/>
          <w:b/>
          <w:sz w:val="22"/>
          <w:szCs w:val="22"/>
          <w:lang w:eastAsia="zh-TW"/>
        </w:rPr>
      </w:pPr>
    </w:p>
    <w:p w14:paraId="0E969648" w14:textId="57A36C6D" w:rsidR="00E53D9A" w:rsidRDefault="00E53D9A" w:rsidP="00C35596">
      <w:pPr>
        <w:pStyle w:val="ListParagraph"/>
        <w:tabs>
          <w:tab w:val="left" w:pos="284"/>
        </w:tabs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E53D9A">
        <w:rPr>
          <w:rFonts w:eastAsia="SimSun"/>
          <w:i/>
          <w:sz w:val="22"/>
          <w:szCs w:val="22"/>
          <w:lang w:eastAsia="ar-SA"/>
        </w:rPr>
        <w:t>Моля, запишете</w:t>
      </w:r>
      <w:r w:rsidRPr="00E53D9A">
        <w:rPr>
          <w:rFonts w:eastAsia="SimSun"/>
          <w:i/>
          <w:sz w:val="22"/>
          <w:szCs w:val="22"/>
          <w:lang w:val="en-GB" w:eastAsia="ar-SA"/>
        </w:rPr>
        <w:t>/</w:t>
      </w:r>
      <w:r w:rsidRPr="00E53D9A">
        <w:rPr>
          <w:rFonts w:eastAsia="SimSun"/>
          <w:i/>
          <w:sz w:val="22"/>
          <w:szCs w:val="22"/>
          <w:lang w:eastAsia="ar-SA"/>
        </w:rPr>
        <w:t>изберете от падащо меню цифра от 2 до 6 на всеки ред за всеки клас,</w:t>
      </w:r>
      <w:r>
        <w:rPr>
          <w:rFonts w:eastAsia="SimSun"/>
          <w:i/>
          <w:sz w:val="22"/>
          <w:szCs w:val="22"/>
          <w:lang w:eastAsia="ar-SA"/>
        </w:rPr>
        <w:t xml:space="preserve"> от</w:t>
      </w:r>
      <w:r w:rsidRPr="00E53D9A">
        <w:rPr>
          <w:rFonts w:eastAsia="SimSun"/>
          <w:i/>
          <w:sz w:val="22"/>
          <w:szCs w:val="22"/>
          <w:lang w:eastAsia="ar-SA"/>
        </w:rPr>
        <w:t xml:space="preserve"> </w:t>
      </w:r>
      <w:r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пробно стажуване п</w:t>
      </w:r>
      <w:r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6DEF19E4" w14:textId="02B6CA12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въпросът да се форматира като въпрос 28,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1016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1077"/>
        <w:gridCol w:w="1077"/>
        <w:gridCol w:w="1077"/>
      </w:tblGrid>
      <w:tr w:rsidR="00382C7D" w:rsidRPr="00FA00F9" w14:paraId="1035FC45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711BC83" w14:textId="77777777" w:rsidR="00382C7D" w:rsidRPr="00A81C53" w:rsidRDefault="00382C7D" w:rsidP="004A6CCF">
            <w:pPr>
              <w:pStyle w:val="ListParagraph"/>
              <w:widowControl w:val="0"/>
              <w:suppressAutoHyphens/>
              <w:autoSpaceDE w:val="0"/>
              <w:autoSpaceDN w:val="0"/>
              <w:ind w:left="36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shd w:val="clear" w:color="auto" w:fill="auto"/>
            <w:vAlign w:val="center"/>
          </w:tcPr>
          <w:p w14:paraId="5E79CC26" w14:textId="183E1B88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 </w:t>
            </w:r>
            <w:r w:rsidR="00382C7D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8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клас</w:t>
            </w:r>
          </w:p>
        </w:tc>
        <w:tc>
          <w:tcPr>
            <w:tcW w:w="1077" w:type="dxa"/>
            <w:vAlign w:val="center"/>
          </w:tcPr>
          <w:p w14:paraId="0199B07D" w14:textId="11F23552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 9 клас</w:t>
            </w:r>
          </w:p>
        </w:tc>
        <w:tc>
          <w:tcPr>
            <w:tcW w:w="1077" w:type="dxa"/>
            <w:vAlign w:val="center"/>
          </w:tcPr>
          <w:p w14:paraId="0014675B" w14:textId="7AC8C34F" w:rsidR="00382C7D" w:rsidRDefault="00E53D9A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в 10 клас</w:t>
            </w:r>
          </w:p>
        </w:tc>
      </w:tr>
      <w:tr w:rsidR="00382C7D" w:rsidRPr="00FA00F9" w14:paraId="4C7CF99F" w14:textId="77777777" w:rsidTr="00701D1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F4D2D3F" w14:textId="77777777" w:rsidR="00382C7D" w:rsidRPr="00FE42E9" w:rsidRDefault="00382C7D" w:rsidP="00701FFA">
            <w:pPr>
              <w:pStyle w:val="ListParagraph"/>
              <w:widowControl w:val="0"/>
              <w:numPr>
                <w:ilvl w:val="0"/>
                <w:numId w:val="22"/>
              </w:numPr>
              <w:suppressAutoHyphens/>
              <w:autoSpaceDE w:val="0"/>
              <w:autoSpaceDN w:val="0"/>
              <w:contextualSpacing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DFEE4DC" w14:textId="4D049A70" w:rsidR="00382C7D" w:rsidRPr="00FE42E9" w:rsidRDefault="00382C7D" w:rsidP="00701FFA">
            <w:pPr>
              <w:widowControl w:val="0"/>
              <w:numPr>
                <w:ilvl w:val="1"/>
                <w:numId w:val="22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Съответствието на </w:t>
            </w:r>
            <w:r w:rsidR="00D5345F">
              <w:rPr>
                <w:rFonts w:eastAsia="SimSun"/>
                <w:sz w:val="22"/>
                <w:szCs w:val="22"/>
                <w:lang w:eastAsia="ar-SA"/>
              </w:rPr>
              <w:t xml:space="preserve">бъдещото </w:t>
            </w:r>
            <w:r w:rsidRPr="00FE42E9">
              <w:rPr>
                <w:rFonts w:eastAsia="SimSun"/>
                <w:sz w:val="22"/>
                <w:szCs w:val="22"/>
                <w:lang w:eastAsia="ar-SA"/>
              </w:rPr>
              <w:t>работно място с изискванията на държавните образователни стандарти (ДОС) за съответните специалности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69E8C10" w14:textId="377D03CD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B7007DF" w14:textId="69CEA42B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03EAC97C" w14:textId="524630E5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382C7D" w:rsidRPr="00FA00F9" w14:paraId="23F5463B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05B35F2" w14:textId="3FFB0EC4" w:rsidR="00382C7D" w:rsidRPr="00FE42E9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Подходящи у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>мения</w:t>
            </w:r>
            <w:r w:rsidR="00382C7D" w:rsidRPr="00FE42E9">
              <w:rPr>
                <w:rFonts w:eastAsia="SimSun"/>
                <w:strike/>
                <w:sz w:val="22"/>
                <w:szCs w:val="22"/>
                <w:lang w:eastAsia="ar-SA"/>
              </w:rPr>
              <w:t>та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 xml:space="preserve"> на наставниците за практическо обучение 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lastRenderedPageBreak/>
              <w:t xml:space="preserve">на ученици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463137B7" w14:textId="7007BB3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933472A" w14:textId="0A4ABB7F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F3DFCC2" w14:textId="5207A4D1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2F1007C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393F95D" w14:textId="4BB6F935" w:rsidR="00382C7D" w:rsidRPr="00FE42E9" w:rsidRDefault="00DC0816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Конструктивна к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>омуникация</w:t>
            </w:r>
            <w:r w:rsidR="00382C7D" w:rsidRPr="00FE42E9">
              <w:rPr>
                <w:rFonts w:eastAsia="SimSun"/>
                <w:strike/>
                <w:sz w:val="22"/>
                <w:szCs w:val="22"/>
                <w:lang w:eastAsia="ar-SA"/>
              </w:rPr>
              <w:t>та</w:t>
            </w:r>
            <w:r w:rsidR="00382C7D" w:rsidRPr="00FE42E9">
              <w:rPr>
                <w:rFonts w:eastAsia="SimSun"/>
                <w:sz w:val="22"/>
                <w:szCs w:val="22"/>
                <w:lang w:eastAsia="ar-SA"/>
              </w:rPr>
              <w:t xml:space="preserve"> ученици – наставници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2ED2138B" w14:textId="5B32C5C1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C447C29" w14:textId="72023ED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7A5C015D" w14:textId="73A73DFE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25CAE62E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507F6F4" w14:textId="1E3713CD" w:rsidR="00382C7D" w:rsidRPr="00FE42E9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Сътрудничество и координация с училището за съгласуване на  практическите стажувания на работното място 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6D9999F2" w14:textId="44549DF6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38B3D8AB" w14:textId="406D8358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668BE66B" w14:textId="45D967BC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4C8018CA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46037C" w14:textId="5593E565" w:rsidR="00382C7D" w:rsidRPr="00FE42E9" w:rsidRDefault="00382C7D" w:rsidP="00701FFA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Наблюдение на учениците на работното място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72007194" w14:textId="0ABF3004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16122A30" w14:textId="1DFCEA8F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51E92ACF" w14:textId="7D3CBBC8" w:rsidR="00382C7D" w:rsidRPr="00FA00F9" w:rsidRDefault="00382C7D" w:rsidP="00D96C4A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382C7D" w:rsidRPr="00FA00F9" w14:paraId="569D071C" w14:textId="77777777" w:rsidTr="00701D1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6241DE" w14:textId="70D45E6B" w:rsidR="00382C7D" w:rsidRPr="00FE42E9" w:rsidRDefault="00382C7D" w:rsidP="00FE42E9">
            <w:pPr>
              <w:widowControl w:val="0"/>
              <w:numPr>
                <w:ilvl w:val="1"/>
                <w:numId w:val="22"/>
              </w:numPr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Прилагането на мерки за безопасност и защита на здравето</w:t>
            </w:r>
          </w:p>
        </w:tc>
        <w:tc>
          <w:tcPr>
            <w:tcW w:w="1077" w:type="dxa"/>
            <w:shd w:val="clear" w:color="auto" w:fill="auto"/>
            <w:vAlign w:val="center"/>
          </w:tcPr>
          <w:p w14:paraId="5885D736" w14:textId="5881B6CB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219E0C3C" w14:textId="50975416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077" w:type="dxa"/>
            <w:vAlign w:val="center"/>
          </w:tcPr>
          <w:p w14:paraId="47481690" w14:textId="63A1C88A" w:rsidR="00382C7D" w:rsidRPr="00FA00F9" w:rsidRDefault="00382C7D" w:rsidP="00D96C4A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6126A09A" w14:textId="1A44BDE6" w:rsidR="004B46B3" w:rsidRPr="002F62DC" w:rsidRDefault="002F62DC" w:rsidP="002F62DC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№20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3B3880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73F2F3F4" w14:textId="156466BA" w:rsidR="00EE66CA" w:rsidRPr="00FA00F9" w:rsidRDefault="00EE66C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Какви </w:t>
      </w:r>
      <w:r w:rsidRPr="00B37221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срещате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за осигуряване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 xml:space="preserve">на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качество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то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на </w:t>
      </w:r>
      <w:r w:rsidR="00751A13" w:rsidRPr="00FA00F9">
        <w:rPr>
          <w:rFonts w:eastAsia="SimSun"/>
          <w:b/>
          <w:bCs/>
          <w:sz w:val="22"/>
          <w:szCs w:val="22"/>
          <w:lang w:eastAsia="ar-SA"/>
        </w:rPr>
        <w:t xml:space="preserve">пробните стажувания 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във Вашата ф</w:t>
      </w:r>
      <w:r w:rsidR="004312C8" w:rsidRPr="00FA00F9">
        <w:rPr>
          <w:rFonts w:eastAsia="SimSun"/>
          <w:b/>
          <w:bCs/>
          <w:sz w:val="22"/>
          <w:szCs w:val="22"/>
          <w:lang w:eastAsia="ar-SA"/>
        </w:rPr>
        <w:t>и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>рма/</w:t>
      </w:r>
      <w:r w:rsidR="006D4005" w:rsidRPr="00FA00F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F00DE" w:rsidRPr="00FA00F9">
        <w:rPr>
          <w:rFonts w:eastAsia="SimSun"/>
          <w:b/>
          <w:bCs/>
          <w:sz w:val="22"/>
          <w:szCs w:val="22"/>
          <w:lang w:eastAsia="ar-SA"/>
        </w:rPr>
        <w:t>предприятие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? </w:t>
      </w:r>
    </w:p>
    <w:p w14:paraId="1C279DB2" w14:textId="1A49D0BA" w:rsidR="00D33BB5" w:rsidRPr="00D33BB5" w:rsidRDefault="00D33BB5" w:rsidP="00D33BB5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>
        <w:rPr>
          <w:rFonts w:eastAsia="SimSun"/>
          <w:bCs/>
          <w:i/>
          <w:iCs/>
          <w:sz w:val="22"/>
          <w:szCs w:val="22"/>
          <w:lang w:eastAsia="ar-SA"/>
        </w:rPr>
        <w:t>класовете от които</w:t>
      </w: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 сте имали</w:t>
      </w:r>
      <w:r>
        <w:rPr>
          <w:rFonts w:eastAsia="SimSun"/>
          <w:bCs/>
          <w:i/>
          <w:iCs/>
          <w:sz w:val="22"/>
          <w:szCs w:val="22"/>
          <w:lang w:eastAsia="ar-SA"/>
        </w:rPr>
        <w:t xml:space="preserve"> ученици на</w:t>
      </w:r>
      <w:r w:rsidRPr="00D33BB5">
        <w:rPr>
          <w:rFonts w:eastAsia="SimSun"/>
          <w:bCs/>
          <w:i/>
          <w:iCs/>
          <w:sz w:val="22"/>
          <w:szCs w:val="22"/>
          <w:lang w:eastAsia="ar-SA"/>
        </w:rPr>
        <w:t xml:space="preserve"> пробно стажуване през </w:t>
      </w:r>
      <w:r w:rsidRPr="00D33BB5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36D96B17" w14:textId="52C60226" w:rsidR="00D33BB5" w:rsidRP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8 клас: …………………………………………………….…………………</w:t>
      </w:r>
    </w:p>
    <w:p w14:paraId="4DEE1863" w14:textId="5E360870" w:rsidR="00D33BB5" w:rsidRP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9 клас: …………………………………………………….…………………</w:t>
      </w:r>
    </w:p>
    <w:p w14:paraId="422A6F4C" w14:textId="762E64EA" w:rsidR="00D33BB5" w:rsidRDefault="00D33BB5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D33BB5">
        <w:rPr>
          <w:rFonts w:eastAsia="SimSun"/>
          <w:sz w:val="22"/>
          <w:szCs w:val="22"/>
          <w:lang w:eastAsia="ar-SA"/>
        </w:rPr>
        <w:t xml:space="preserve"> 10 клас: ……………………………………………………………...………</w:t>
      </w:r>
    </w:p>
    <w:p w14:paraId="6CE24CA2" w14:textId="77777777" w:rsidR="00973FEB" w:rsidRPr="00D33BB5" w:rsidRDefault="00973FEB" w:rsidP="00D33BB5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</w:p>
    <w:p w14:paraId="06EB0A10" w14:textId="4828D791" w:rsidR="00394285" w:rsidRPr="00FA00F9" w:rsidRDefault="00921B86" w:rsidP="00A81C5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sz w:val="22"/>
          <w:szCs w:val="22"/>
          <w:lang w:eastAsia="ar-SA"/>
        </w:rPr>
      </w:pPr>
      <w:r w:rsidRPr="00FA00F9">
        <w:rPr>
          <w:rFonts w:eastAsia="SimSun"/>
          <w:b/>
          <w:color w:val="000000"/>
          <w:sz w:val="22"/>
          <w:szCs w:val="22"/>
          <w:lang w:eastAsia="ar-SA"/>
        </w:rPr>
        <w:t>ОЦЕНКА</w:t>
      </w:r>
      <w:r w:rsidRPr="00FA00F9">
        <w:rPr>
          <w:rFonts w:eastAsia="SimSun"/>
          <w:b/>
          <w:color w:val="000000"/>
          <w:sz w:val="22"/>
          <w:szCs w:val="22"/>
          <w:lang w:val="en-US" w:eastAsia="ar-SA"/>
        </w:rPr>
        <w:t xml:space="preserve"> НА </w:t>
      </w:r>
      <w:r w:rsidRPr="00FA00F9">
        <w:rPr>
          <w:rFonts w:eastAsia="SimSun"/>
          <w:b/>
          <w:color w:val="000000"/>
          <w:sz w:val="22"/>
          <w:szCs w:val="22"/>
          <w:lang w:eastAsia="ar-SA"/>
        </w:rPr>
        <w:t xml:space="preserve">РЕЗУЛТАТИТЕ ОТ </w:t>
      </w:r>
      <w:r w:rsidR="00CB028F" w:rsidRPr="00FA00F9">
        <w:rPr>
          <w:rFonts w:eastAsia="SimSun"/>
          <w:b/>
          <w:color w:val="000000"/>
          <w:sz w:val="22"/>
          <w:szCs w:val="22"/>
          <w:lang w:eastAsia="ar-SA"/>
        </w:rPr>
        <w:t>ПРОБНИТЕ СТАЖУВАНИЯ</w:t>
      </w:r>
    </w:p>
    <w:p w14:paraId="532F6288" w14:textId="47451CD4" w:rsidR="003152CA" w:rsidRPr="00E21D42" w:rsidRDefault="003152CA" w:rsidP="00D33BB5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  <w:r w:rsidRPr="00E21D42">
        <w:rPr>
          <w:rFonts w:eastAsia="SimSun"/>
          <w:b/>
          <w:bCs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bCs/>
          <w:color w:val="00B050"/>
          <w:sz w:val="22"/>
          <w:szCs w:val="22"/>
          <w:lang w:eastAsia="ar-SA"/>
        </w:rPr>
        <w:t xml:space="preserve"> </w:t>
      </w:r>
      <w:r w:rsidR="00D5345F">
        <w:rPr>
          <w:rFonts w:eastAsia="SimSun"/>
          <w:b/>
          <w:bCs/>
          <w:color w:val="00B050"/>
          <w:sz w:val="22"/>
          <w:szCs w:val="22"/>
          <w:lang w:eastAsia="ar-SA"/>
        </w:rPr>
        <w:t>ОТНОСНО</w:t>
      </w:r>
      <w:r>
        <w:rPr>
          <w:rFonts w:eastAsia="SimSun"/>
          <w:b/>
          <w:bCs/>
          <w:color w:val="00B050"/>
          <w:sz w:val="22"/>
          <w:szCs w:val="22"/>
          <w:lang w:eastAsia="ar-SA"/>
        </w:rPr>
        <w:t xml:space="preserve"> </w:t>
      </w:r>
      <w:r w:rsidR="002F62DC">
        <w:rPr>
          <w:rFonts w:eastAsia="SimSun"/>
          <w:b/>
          <w:bCs/>
          <w:color w:val="00B050"/>
          <w:sz w:val="22"/>
          <w:szCs w:val="22"/>
          <w:lang w:eastAsia="ar-SA"/>
        </w:rPr>
        <w:t xml:space="preserve">8 </w:t>
      </w:r>
      <w:r w:rsidRPr="00E21D42">
        <w:rPr>
          <w:rFonts w:eastAsia="SimSun"/>
          <w:b/>
          <w:bCs/>
          <w:color w:val="00B050"/>
          <w:sz w:val="22"/>
          <w:szCs w:val="22"/>
          <w:lang w:eastAsia="ar-SA"/>
        </w:rPr>
        <w:t>КЛАС</w:t>
      </w:r>
      <w:r>
        <w:rPr>
          <w:rFonts w:eastAsia="SimSun"/>
          <w:b/>
          <w:bCs/>
          <w:color w:val="00B050"/>
          <w:sz w:val="22"/>
          <w:szCs w:val="22"/>
          <w:lang w:eastAsia="ar-SA"/>
        </w:rPr>
        <w:t xml:space="preserve"> </w:t>
      </w:r>
      <w:r w:rsidRPr="00F6056E">
        <w:rPr>
          <w:rFonts w:eastAsia="SimSun"/>
          <w:color w:val="00B050"/>
          <w:sz w:val="22"/>
          <w:szCs w:val="22"/>
          <w:lang w:eastAsia="ar-SA"/>
        </w:rPr>
        <w:t>(през миналата учебна година)</w:t>
      </w:r>
    </w:p>
    <w:p w14:paraId="308C7D53" w14:textId="78755F0D" w:rsidR="00D6375D" w:rsidRPr="00D6375D" w:rsidRDefault="00D6375D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u w:val="single"/>
          <w:lang w:eastAsia="ar-SA"/>
        </w:rPr>
      </w:pPr>
      <w:r w:rsidRPr="00D6375D">
        <w:rPr>
          <w:rFonts w:eastAsia="SimSun"/>
          <w:b/>
          <w:bCs/>
          <w:sz w:val="22"/>
          <w:szCs w:val="22"/>
          <w:lang w:eastAsia="ar-SA"/>
        </w:rPr>
        <w:t xml:space="preserve">Каква промяна настъпва в края на 8 клас спрямо началото на 8 клас по </w:t>
      </w:r>
      <w:r w:rsidR="00094E8D" w:rsidRPr="00FE42E9">
        <w:rPr>
          <w:rFonts w:eastAsia="SimSun"/>
          <w:b/>
          <w:bCs/>
          <w:sz w:val="22"/>
          <w:szCs w:val="22"/>
          <w:lang w:eastAsia="ar-SA"/>
        </w:rPr>
        <w:t>отношение на нагласите, мотивацията и очакванията</w:t>
      </w:r>
      <w:r w:rsidR="008C5DC4" w:rsidRPr="00FE42E9">
        <w:rPr>
          <w:rFonts w:eastAsia="SimSun"/>
          <w:b/>
          <w:bCs/>
          <w:sz w:val="22"/>
          <w:szCs w:val="22"/>
          <w:lang w:eastAsia="ar-SA"/>
        </w:rPr>
        <w:t xml:space="preserve"> в</w:t>
      </w:r>
      <w:r w:rsidR="00094E8D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D6375D">
        <w:rPr>
          <w:rFonts w:eastAsia="SimSun"/>
          <w:b/>
          <w:bCs/>
          <w:sz w:val="22"/>
          <w:szCs w:val="22"/>
          <w:u w:val="single"/>
          <w:lang w:eastAsia="ar-SA"/>
        </w:rPr>
        <w:t>учебния процес?</w:t>
      </w:r>
    </w:p>
    <w:p w14:paraId="1B0A69E9" w14:textId="442B12F7" w:rsidR="00275DC9" w:rsidRPr="00FE42E9" w:rsidRDefault="00D6375D" w:rsidP="00FE42E9">
      <w:pPr>
        <w:spacing w:after="160" w:line="259" w:lineRule="auto"/>
        <w:jc w:val="both"/>
        <w:rPr>
          <w:rFonts w:eastAsia="PMingLiU"/>
          <w:i/>
          <w:color w:val="808080"/>
          <w:sz w:val="22"/>
          <w:szCs w:val="22"/>
          <w:lang w:eastAsia="zh-TW"/>
        </w:rPr>
      </w:pPr>
      <w:r w:rsidRPr="00D6375D">
        <w:rPr>
          <w:rFonts w:eastAsia="PMingLiU"/>
          <w:i/>
          <w:color w:val="8080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D6375D" w:rsidRPr="00D6375D" w14:paraId="0B479A8C" w14:textId="77777777" w:rsidTr="00571248">
        <w:trPr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BB8E400" w14:textId="77777777" w:rsidR="00D6375D" w:rsidRPr="00D6375D" w:rsidRDefault="00D6375D" w:rsidP="00D6375D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color w:val="FF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78281BB" w14:textId="77777777" w:rsidR="00275DC9" w:rsidRPr="00FE42E9" w:rsidRDefault="00275DC9" w:rsidP="00275DC9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Положителна</w:t>
            </w:r>
          </w:p>
          <w:p w14:paraId="0F0FACA5" w14:textId="554C14D9" w:rsidR="00275DC9" w:rsidRPr="00FE42E9" w:rsidRDefault="00275DC9" w:rsidP="00275DC9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</w:tcPr>
          <w:p w14:paraId="5F397DDF" w14:textId="77777777" w:rsidR="00D6375D" w:rsidRPr="00FE42E9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 xml:space="preserve">По-скоро </w:t>
            </w:r>
          </w:p>
          <w:p w14:paraId="675EE4D8" w14:textId="664299B8" w:rsidR="00275DC9" w:rsidRPr="00FE42E9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положителна</w:t>
            </w:r>
          </w:p>
        </w:tc>
        <w:tc>
          <w:tcPr>
            <w:tcW w:w="1134" w:type="dxa"/>
            <w:shd w:val="clear" w:color="auto" w:fill="F2F2F2"/>
          </w:tcPr>
          <w:p w14:paraId="3E7E276F" w14:textId="77777777" w:rsidR="00D6375D" w:rsidRPr="00FE42E9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Не се променят</w:t>
            </w:r>
          </w:p>
        </w:tc>
        <w:tc>
          <w:tcPr>
            <w:tcW w:w="1134" w:type="dxa"/>
            <w:shd w:val="clear" w:color="auto" w:fill="F2F2F2"/>
          </w:tcPr>
          <w:p w14:paraId="08E54DA9" w14:textId="7D403B2B" w:rsidR="00D6375D" w:rsidRPr="00FE42E9" w:rsidRDefault="00D6375D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 xml:space="preserve">По-скоро </w:t>
            </w:r>
          </w:p>
          <w:p w14:paraId="08BB958F" w14:textId="5FE0F06F" w:rsidR="00275DC9" w:rsidRPr="00FE42E9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отрицателна</w:t>
            </w:r>
          </w:p>
        </w:tc>
        <w:tc>
          <w:tcPr>
            <w:tcW w:w="1134" w:type="dxa"/>
            <w:shd w:val="clear" w:color="auto" w:fill="F2F2F2"/>
          </w:tcPr>
          <w:p w14:paraId="1F654653" w14:textId="6CBB3045" w:rsidR="00275DC9" w:rsidRPr="00FE42E9" w:rsidRDefault="00275DC9" w:rsidP="00D6375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rFonts w:eastAsia="SimSun"/>
                <w:bCs/>
                <w:sz w:val="18"/>
                <w:szCs w:val="18"/>
                <w:lang w:eastAsia="ar-SA"/>
              </w:rPr>
              <w:t>Отрицателна</w:t>
            </w:r>
          </w:p>
        </w:tc>
      </w:tr>
      <w:tr w:rsidR="0092730D" w:rsidRPr="00D6375D" w14:paraId="2D5F14DD" w14:textId="77777777" w:rsidTr="00571248">
        <w:trPr>
          <w:trHeight w:val="2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17532C4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83F1DEF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574E712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7718B65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C732257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B2244D9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162AC2C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904378E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D933E77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1CD6502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BB6039A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50ACF50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41D9688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F963211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C6ED844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B542483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3105756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8FC72FA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355F86A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A1528F5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7FDD049" w14:textId="77777777" w:rsidR="0092730D" w:rsidRPr="0092730D" w:rsidRDefault="0092730D" w:rsidP="0092730D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48523E0" w14:textId="08D11420" w:rsidR="0092730D" w:rsidRPr="00D6375D" w:rsidRDefault="0092730D" w:rsidP="0092730D">
            <w:pPr>
              <w:widowControl w:val="0"/>
              <w:numPr>
                <w:ilvl w:val="1"/>
                <w:numId w:val="12"/>
              </w:numPr>
              <w:tabs>
                <w:tab w:val="left" w:pos="448"/>
              </w:tabs>
              <w:suppressAutoHyphens/>
              <w:autoSpaceDE w:val="0"/>
              <w:autoSpaceDN w:val="0"/>
              <w:ind w:left="432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D6375D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BE170D" w14:textId="721B6540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14:paraId="61871CEC" w14:textId="20082DA1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176D635A" w14:textId="74CB4A2F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5A893076" w14:textId="35E9DEF7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15049E" w14:textId="681B872A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D6375D" w14:paraId="0CB3A01D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B0389B" w14:textId="77777777" w:rsidR="0092730D" w:rsidRPr="00D6375D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D6375D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784F61" w14:textId="031D4382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489F123" w14:textId="14B37F43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7AF4AEB1" w14:textId="4525E730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17DEBA7C" w14:textId="5A22EF9B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A4D607" w14:textId="094EFEFA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D6375D" w14:paraId="0435B709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123CA5" w14:textId="77777777" w:rsidR="0092730D" w:rsidRPr="00D6375D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D640C" w14:textId="3698855A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46E425F5" w14:textId="1440A0F2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3990FCC0" w14:textId="0E6B0FD3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0A3D15F0" w14:textId="3C4AD610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7F56E7" w14:textId="1E02F76F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D6375D" w14:paraId="36A1572F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B82F4" w14:textId="59F87D75" w:rsidR="0092730D" w:rsidRPr="00D6375D" w:rsidRDefault="0092730D" w:rsidP="00FE42E9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D6375D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  <w:r>
              <w:rPr>
                <w:rFonts w:eastAsia="SimSun"/>
                <w:sz w:val="22"/>
                <w:szCs w:val="22"/>
                <w:lang w:val="en-GB"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9B8457" w14:textId="72DB2C12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0030ABD7" w14:textId="5D36AB12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63D0D5A" w14:textId="154DA72F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362304" w14:textId="5F138127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EA3933" w14:textId="0A4E8F29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92730D" w:rsidRPr="00D6375D" w14:paraId="735D0783" w14:textId="77777777" w:rsidTr="00571248">
        <w:trPr>
          <w:trHeight w:val="2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9A7113" w14:textId="77777777" w:rsidR="0092730D" w:rsidRPr="00D6375D" w:rsidRDefault="0092730D" w:rsidP="0092730D">
            <w:pPr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60" w:hanging="460"/>
              <w:contextualSpacing/>
              <w:rPr>
                <w:rFonts w:eastAsia="SimSun"/>
                <w:sz w:val="22"/>
                <w:szCs w:val="22"/>
                <w:lang w:eastAsia="ar-SA"/>
              </w:rPr>
            </w:pPr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D6375D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D6375D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F0DF49" w14:textId="02D6D125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vAlign w:val="center"/>
          </w:tcPr>
          <w:p w14:paraId="2CB2D740" w14:textId="0622233B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vAlign w:val="center"/>
          </w:tcPr>
          <w:p w14:paraId="63F88305" w14:textId="66AE370C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vAlign w:val="center"/>
          </w:tcPr>
          <w:p w14:paraId="4FC74FAD" w14:textId="4482A310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48792A" w14:textId="62B673F4" w:rsidR="0092730D" w:rsidRPr="00D6375D" w:rsidRDefault="0092730D" w:rsidP="001457E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2F622D3" w14:textId="77777777" w:rsidR="00D6375D" w:rsidRPr="00D6375D" w:rsidRDefault="00D6375D" w:rsidP="00D6375D"/>
    <w:tbl>
      <w:tblPr>
        <w:tblW w:w="9776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701D15" w:rsidRPr="002C5273" w14:paraId="3959F363" w14:textId="77777777" w:rsidTr="00DB09BC">
        <w:trPr>
          <w:trHeight w:val="20"/>
          <w:jc w:val="center"/>
          <w:hidden/>
        </w:trPr>
        <w:tc>
          <w:tcPr>
            <w:tcW w:w="9776" w:type="dxa"/>
            <w:shd w:val="clear" w:color="auto" w:fill="auto"/>
            <w:vAlign w:val="center"/>
          </w:tcPr>
          <w:p w14:paraId="7629B6E2" w14:textId="77777777" w:rsidR="00701D15" w:rsidRPr="002C5273" w:rsidRDefault="00701D15" w:rsidP="00701D1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</w:tc>
      </w:tr>
    </w:tbl>
    <w:p w14:paraId="61D3C32B" w14:textId="79C5FF9D" w:rsidR="005D3C6F" w:rsidRPr="002F62DC" w:rsidRDefault="002F62DC" w:rsidP="002F62DC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№22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0323603E" w14:textId="395020F1" w:rsidR="00CE5353" w:rsidRDefault="00CE535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всеки от аспектите, свързан с </w:t>
      </w:r>
      <w:r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резултатите от пробните </w:t>
      </w:r>
      <w:r w:rsidRPr="003453A4">
        <w:rPr>
          <w:rFonts w:eastAsia="SimSun"/>
          <w:b/>
          <w:bCs/>
          <w:sz w:val="22"/>
          <w:szCs w:val="22"/>
          <w:u w:val="single"/>
          <w:lang w:eastAsia="ar-SA"/>
        </w:rPr>
        <w:t>стажувания</w:t>
      </w:r>
      <w:r w:rsidR="000E78F8" w:rsidRPr="003453A4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117476" w:rsidRPr="003453A4">
        <w:rPr>
          <w:rFonts w:eastAsia="SimSun"/>
          <w:b/>
          <w:bCs/>
          <w:sz w:val="22"/>
          <w:szCs w:val="22"/>
          <w:lang w:eastAsia="ar-SA"/>
        </w:rPr>
        <w:t xml:space="preserve">в </w:t>
      </w:r>
      <w:r w:rsidR="0092730D" w:rsidRPr="003453A4">
        <w:rPr>
          <w:rFonts w:eastAsia="SimSun"/>
          <w:b/>
          <w:bCs/>
          <w:sz w:val="22"/>
          <w:szCs w:val="22"/>
          <w:lang w:eastAsia="ar-SA"/>
        </w:rPr>
        <w:t>8 и 9 клас</w:t>
      </w:r>
    </w:p>
    <w:p w14:paraId="7B1CD796" w14:textId="0364BE1F" w:rsidR="004A6CCF" w:rsidRPr="00516188" w:rsidRDefault="004A6CCF" w:rsidP="00C35596">
      <w:pPr>
        <w:pStyle w:val="ListParagraph"/>
        <w:suppressAutoHyphens/>
        <w:spacing w:after="120"/>
        <w:ind w:left="284"/>
        <w:rPr>
          <w:rFonts w:eastAsia="SimSun"/>
          <w:bCs/>
          <w:i/>
          <w:iCs/>
          <w:color w:val="FF0000"/>
          <w:sz w:val="22"/>
          <w:szCs w:val="22"/>
          <w:shd w:val="clear" w:color="auto" w:fill="BFBFBF" w:themeFill="background1" w:themeFillShade="BF"/>
          <w:lang w:eastAsia="ar-SA"/>
        </w:rPr>
      </w:pPr>
      <w:r w:rsidRPr="00E53D9A">
        <w:rPr>
          <w:rFonts w:eastAsia="SimSun"/>
          <w:i/>
          <w:sz w:val="22"/>
          <w:szCs w:val="22"/>
          <w:lang w:eastAsia="ar-SA"/>
        </w:rPr>
        <w:t>Моля, запишете</w:t>
      </w:r>
      <w:r w:rsidRPr="00E53D9A">
        <w:rPr>
          <w:rFonts w:eastAsia="SimSun"/>
          <w:i/>
          <w:sz w:val="22"/>
          <w:szCs w:val="22"/>
          <w:lang w:val="en-GB" w:eastAsia="ar-SA"/>
        </w:rPr>
        <w:t>/</w:t>
      </w:r>
      <w:r w:rsidRPr="00E53D9A">
        <w:rPr>
          <w:rFonts w:eastAsia="SimSun"/>
          <w:i/>
          <w:sz w:val="22"/>
          <w:szCs w:val="22"/>
          <w:lang w:eastAsia="ar-SA"/>
        </w:rPr>
        <w:t>изберете от падащо меню цифра от 2 до 6 на всеки ред за всеки клас,</w:t>
      </w:r>
      <w:r>
        <w:rPr>
          <w:rFonts w:eastAsia="SimSun"/>
          <w:i/>
          <w:sz w:val="22"/>
          <w:szCs w:val="22"/>
          <w:lang w:eastAsia="ar-SA"/>
        </w:rPr>
        <w:t xml:space="preserve"> от</w:t>
      </w:r>
      <w:r w:rsidRPr="00E53D9A">
        <w:rPr>
          <w:rFonts w:eastAsia="SimSun"/>
          <w:i/>
          <w:sz w:val="22"/>
          <w:szCs w:val="22"/>
          <w:lang w:eastAsia="ar-SA"/>
        </w:rPr>
        <w:t xml:space="preserve"> </w:t>
      </w:r>
      <w:r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пробно стажуване п</w:t>
      </w:r>
      <w:r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09461A" w:rsidRPr="0009461A">
        <w:rPr>
          <w:rFonts w:eastAsia="SimSun"/>
          <w:bCs/>
          <w:i/>
          <w:iCs/>
          <w:sz w:val="22"/>
          <w:szCs w:val="22"/>
          <w:shd w:val="clear" w:color="auto" w:fill="BFBFBF" w:themeFill="background1" w:themeFillShade="BF"/>
          <w:lang w:eastAsia="ar-SA"/>
        </w:rPr>
        <w:t>.</w:t>
      </w:r>
      <w:r w:rsidR="00367501">
        <w:rPr>
          <w:rFonts w:eastAsia="SimSun"/>
          <w:bCs/>
          <w:i/>
          <w:iCs/>
          <w:sz w:val="22"/>
          <w:szCs w:val="22"/>
          <w:shd w:val="clear" w:color="auto" w:fill="BFBFBF" w:themeFill="background1" w:themeFillShade="BF"/>
          <w:lang w:eastAsia="ar-SA"/>
        </w:rPr>
        <w:t xml:space="preserve"> </w:t>
      </w:r>
      <w:r w:rsidR="0009461A" w:rsidRPr="00367501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09461A" w:rsidRPr="00367501">
        <w:rPr>
          <w:rFonts w:eastAsia="SimSun"/>
          <w:bCs/>
          <w:i/>
          <w:iCs/>
          <w:color w:val="FF0000"/>
          <w:sz w:val="22"/>
          <w:szCs w:val="22"/>
          <w:lang w:eastAsia="ar-SA"/>
        </w:rPr>
        <w:t xml:space="preserve">Моля запишете 0 ако пробното стажуване не </w:t>
      </w:r>
      <w:r w:rsidR="00367501" w:rsidRPr="00367501">
        <w:rPr>
          <w:rFonts w:eastAsia="SimSun"/>
          <w:bCs/>
          <w:i/>
          <w:iCs/>
          <w:color w:val="FF0000"/>
          <w:sz w:val="22"/>
          <w:szCs w:val="22"/>
          <w:lang w:eastAsia="ar-SA"/>
        </w:rPr>
        <w:t xml:space="preserve">Ви </w:t>
      </w:r>
      <w:r w:rsidR="0009461A" w:rsidRPr="00367501">
        <w:rPr>
          <w:rFonts w:eastAsia="SimSun"/>
          <w:bCs/>
          <w:i/>
          <w:iCs/>
          <w:color w:val="FF0000"/>
          <w:sz w:val="22"/>
          <w:szCs w:val="22"/>
          <w:lang w:eastAsia="ar-SA"/>
        </w:rPr>
        <w:t>позволява за прецените даден резултат</w:t>
      </w:r>
    </w:p>
    <w:p w14:paraId="5C48A18E" w14:textId="77777777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да се показват </w:t>
      </w:r>
      <w:r>
        <w:rPr>
          <w:rFonts w:eastAsia="SimSun"/>
          <w:bCs/>
          <w:color w:val="00B050"/>
          <w:sz w:val="22"/>
          <w:szCs w:val="22"/>
          <w:lang w:eastAsia="ar-SA"/>
        </w:rPr>
        <w:t>колоните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за класовете </w:t>
      </w:r>
      <w:r>
        <w:rPr>
          <w:rFonts w:eastAsia="SimSun"/>
          <w:bCs/>
          <w:color w:val="00B050"/>
          <w:sz w:val="22"/>
          <w:szCs w:val="22"/>
          <w:lang w:eastAsia="ar-SA"/>
        </w:rPr>
        <w:t>от</w:t>
      </w: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 въпрос 0</w:t>
      </w:r>
      <w:r>
        <w:rPr>
          <w:rFonts w:eastAsia="SimSun"/>
          <w:bCs/>
          <w:color w:val="00B050"/>
          <w:sz w:val="22"/>
          <w:szCs w:val="22"/>
          <w:lang w:eastAsia="ar-SA"/>
        </w:rPr>
        <w:t>. Ако класът е само един, то въпросът да се форматира като въпрос 28,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20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134"/>
        <w:gridCol w:w="1134"/>
      </w:tblGrid>
      <w:tr w:rsidR="004A6CCF" w:rsidRPr="00FA00F9" w14:paraId="41B5AD76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F87BC99" w14:textId="5BFC71AB" w:rsidR="004A6CCF" w:rsidRPr="00FA00F9" w:rsidRDefault="004A6CCF" w:rsidP="00117476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auto"/>
          </w:tcPr>
          <w:p w14:paraId="755B33F0" w14:textId="48CBFFD4" w:rsidR="004A6CCF" w:rsidRPr="000B5329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sz w:val="20"/>
                <w:szCs w:val="20"/>
                <w:lang w:eastAsia="ar-SA"/>
              </w:rPr>
              <w:t>В 8 клас</w:t>
            </w:r>
          </w:p>
        </w:tc>
        <w:tc>
          <w:tcPr>
            <w:tcW w:w="1134" w:type="dxa"/>
          </w:tcPr>
          <w:p w14:paraId="46E46FC7" w14:textId="1E1D020B" w:rsidR="004A6CCF" w:rsidRPr="000B5329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0"/>
                <w:szCs w:val="20"/>
                <w:lang w:eastAsia="ar-SA"/>
              </w:rPr>
            </w:pPr>
            <w:r w:rsidRPr="000B5329">
              <w:rPr>
                <w:rFonts w:eastAsia="SimSun"/>
                <w:sz w:val="20"/>
                <w:szCs w:val="20"/>
                <w:lang w:eastAsia="ar-SA"/>
              </w:rPr>
              <w:t>В 9 клас</w:t>
            </w:r>
          </w:p>
        </w:tc>
      </w:tr>
      <w:tr w:rsidR="004A6CCF" w:rsidRPr="00FA00F9" w14:paraId="64775EFC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1CE719E2" w14:textId="76753D6A" w:rsidR="004A6CCF" w:rsidRPr="00FE42E9" w:rsidRDefault="004A6CCF" w:rsidP="00DB09BC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vanish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Теоретичната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68D8A500" w14:textId="77777777" w:rsidR="004A6CCF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A3EF027" w14:textId="77777777" w:rsidR="004A6CCF" w:rsidRDefault="004A6CCF" w:rsidP="0030511E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7BEA7173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FFDE666" w14:textId="61DD1C16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1134" w:type="dxa"/>
            <w:shd w:val="clear" w:color="auto" w:fill="auto"/>
          </w:tcPr>
          <w:p w14:paraId="3A7C9A1E" w14:textId="20A03A0A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59313A2D" w14:textId="59E4265A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3A6F173B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71CC50B2" w14:textId="7A8B51AE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Формираните нагласи за практическа работа на учениците</w:t>
            </w:r>
          </w:p>
        </w:tc>
        <w:tc>
          <w:tcPr>
            <w:tcW w:w="1134" w:type="dxa"/>
            <w:shd w:val="clear" w:color="auto" w:fill="auto"/>
          </w:tcPr>
          <w:p w14:paraId="4640ABC8" w14:textId="3EB21810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3A0AFFE2" w14:textId="3DDF6853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2973F4C7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2DAF9B1" w14:textId="43003A55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Формираният интерес към професията и мотивацията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35A9CB2D" w14:textId="4DB6B472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DE448F3" w14:textId="5151E478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29846C48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0824437" w14:textId="7ACA9C5A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Ключовите компетентности на учениците (умения за работа в екип, управление на времето на работното място, умения за комуникация и др.)</w:t>
            </w:r>
          </w:p>
        </w:tc>
        <w:tc>
          <w:tcPr>
            <w:tcW w:w="1134" w:type="dxa"/>
            <w:shd w:val="clear" w:color="auto" w:fill="auto"/>
          </w:tcPr>
          <w:p w14:paraId="007FEE97" w14:textId="1C9655F5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46F0CCF4" w14:textId="753565FB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  <w:tr w:rsidR="004A6CCF" w:rsidRPr="00FA00F9" w14:paraId="549C4F8E" w14:textId="77777777" w:rsidTr="004A6CCF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83AD4D2" w14:textId="3935A3DD" w:rsidR="004A6CCF" w:rsidRPr="00FE42E9" w:rsidRDefault="004A6CCF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1134" w:type="dxa"/>
            <w:shd w:val="clear" w:color="auto" w:fill="auto"/>
          </w:tcPr>
          <w:p w14:paraId="6403629A" w14:textId="2C5BF690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</w:tcPr>
          <w:p w14:paraId="70EA9C16" w14:textId="4E6C5093" w:rsidR="004A6CCF" w:rsidRPr="00FA00F9" w:rsidRDefault="004A6CCF" w:rsidP="001E66BC">
            <w:pPr>
              <w:suppressAutoHyphens/>
              <w:autoSpaceDE w:val="0"/>
              <w:autoSpaceDN w:val="0"/>
              <w:adjustRightInd w:val="0"/>
              <w:rPr>
                <w:rFonts w:eastAsia="SimSun"/>
                <w:sz w:val="22"/>
                <w:szCs w:val="22"/>
                <w:lang w:eastAsia="ar-SA"/>
              </w:rPr>
            </w:pPr>
          </w:p>
        </w:tc>
      </w:tr>
    </w:tbl>
    <w:p w14:paraId="3FF7090F" w14:textId="4ADE52AC" w:rsidR="00CE5353" w:rsidRPr="00A14D49" w:rsidRDefault="00A14D49" w:rsidP="001E0A38">
      <w:pPr>
        <w:widowControl w:val="0"/>
        <w:autoSpaceDE w:val="0"/>
        <w:autoSpaceDN w:val="0"/>
        <w:rPr>
          <w:rFonts w:eastAsia="SimSun"/>
          <w:i/>
          <w:color w:val="00B050"/>
          <w:sz w:val="22"/>
          <w:szCs w:val="22"/>
          <w:lang w:eastAsia="ar-SA"/>
        </w:rPr>
      </w:pPr>
      <w:r w:rsidRPr="00A14D49">
        <w:rPr>
          <w:rFonts w:eastAsia="SimSun"/>
          <w:i/>
          <w:color w:val="00B050"/>
          <w:sz w:val="22"/>
          <w:szCs w:val="22"/>
          <w:lang w:eastAsia="ar-SA"/>
        </w:rPr>
        <w:t>.</w:t>
      </w:r>
    </w:p>
    <w:p w14:paraId="518821D3" w14:textId="6A8B2C92" w:rsidR="005047ED" w:rsidRPr="005047ED" w:rsidRDefault="005047ED" w:rsidP="005047E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№23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картите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</w:t>
      </w:r>
      <w:r>
        <w:rPr>
          <w:rFonts w:eastAsia="SimSun"/>
          <w:b/>
          <w:color w:val="00B050"/>
          <w:sz w:val="22"/>
          <w:szCs w:val="22"/>
          <w:lang w:eastAsia="ar-SA"/>
        </w:rPr>
        <w:t>, 9</w:t>
      </w:r>
      <w:r w:rsidR="00820F99">
        <w:rPr>
          <w:rFonts w:eastAsia="SimSun"/>
          <w:b/>
          <w:color w:val="00B050"/>
          <w:sz w:val="22"/>
          <w:szCs w:val="22"/>
          <w:lang w:eastAsia="ar-SA"/>
        </w:rPr>
        <w:t>, 10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клас</w:t>
      </w:r>
    </w:p>
    <w:p w14:paraId="3662A112" w14:textId="0134615F" w:rsidR="00B46C6A" w:rsidRPr="00FA00F9" w:rsidRDefault="00BD055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Как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 xml:space="preserve">ви </w:t>
      </w:r>
      <w:r w:rsidR="00B46C6A" w:rsidRPr="00FA00F9">
        <w:rPr>
          <w:rFonts w:eastAsia="SimSun"/>
          <w:b/>
          <w:bCs/>
          <w:sz w:val="22"/>
          <w:szCs w:val="22"/>
          <w:lang w:eastAsia="ar-SA"/>
        </w:rPr>
        <w:t>трудности</w:t>
      </w:r>
      <w:r w:rsidR="00262597" w:rsidRPr="00FA00F9">
        <w:rPr>
          <w:rFonts w:eastAsia="SimSun"/>
          <w:b/>
          <w:bCs/>
          <w:sz w:val="22"/>
          <w:szCs w:val="22"/>
          <w:lang w:eastAsia="ar-SA"/>
        </w:rPr>
        <w:t xml:space="preserve"> срещате за </w:t>
      </w:r>
      <w:r w:rsidR="00B46C6A" w:rsidRPr="00FA00F9">
        <w:rPr>
          <w:rFonts w:eastAsia="SimSun"/>
          <w:b/>
          <w:bCs/>
          <w:sz w:val="22"/>
          <w:szCs w:val="22"/>
          <w:lang w:eastAsia="ar-SA"/>
        </w:rPr>
        <w:t xml:space="preserve">постигане и измерване на </w:t>
      </w:r>
      <w:r w:rsidR="00B46C6A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резултати</w:t>
      </w:r>
      <w:r w:rsidR="006B6C35" w:rsidRPr="00FA00F9">
        <w:rPr>
          <w:rFonts w:eastAsia="SimSun"/>
          <w:b/>
          <w:bCs/>
          <w:sz w:val="22"/>
          <w:szCs w:val="22"/>
          <w:u w:val="single"/>
          <w:lang w:eastAsia="ar-SA"/>
        </w:rPr>
        <w:t>те</w:t>
      </w:r>
      <w:r w:rsidR="00B46C6A" w:rsidRPr="00FA00F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от </w:t>
      </w:r>
      <w:r w:rsidR="00CB028F" w:rsidRPr="00FA00F9">
        <w:rPr>
          <w:rFonts w:eastAsia="SimSun"/>
          <w:b/>
          <w:bCs/>
          <w:sz w:val="22"/>
          <w:szCs w:val="22"/>
          <w:u w:val="single"/>
          <w:lang w:eastAsia="ar-SA"/>
        </w:rPr>
        <w:t>пробните стажувания</w:t>
      </w:r>
      <w:r w:rsidR="005C5A07" w:rsidRPr="00FA00F9">
        <w:rPr>
          <w:rFonts w:eastAsia="SimSun"/>
          <w:b/>
          <w:bCs/>
          <w:sz w:val="22"/>
          <w:szCs w:val="22"/>
          <w:lang w:eastAsia="ar-SA"/>
        </w:rPr>
        <w:t>?</w:t>
      </w:r>
    </w:p>
    <w:p w14:paraId="301C7606" w14:textId="77777777" w:rsidR="00FF51B1" w:rsidRDefault="0066559A" w:rsidP="0066559A">
      <w:pPr>
        <w:suppressAutoHyphens/>
        <w:spacing w:after="120"/>
        <w:ind w:left="284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66559A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класовете от които сте имали ученици на пробно стажуване през </w:t>
      </w:r>
      <w:r w:rsidRPr="006655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</w:p>
    <w:p w14:paraId="13233CB3" w14:textId="7B4F6682" w:rsidR="0066559A" w:rsidRPr="0066559A" w:rsidRDefault="0066559A" w:rsidP="0066559A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eastAsia="ar-SA"/>
        </w:rPr>
      </w:pPr>
      <w:r w:rsidRPr="0066559A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49DC6430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t>В 8 клас: …………………………………………………….…………………</w:t>
      </w:r>
    </w:p>
    <w:p w14:paraId="26FC5204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lastRenderedPageBreak/>
        <w:t>В 9 клас: …………………………………………………….…………………</w:t>
      </w:r>
    </w:p>
    <w:p w14:paraId="38E32F5B" w14:textId="77777777" w:rsidR="0066559A" w:rsidRPr="0066559A" w:rsidRDefault="0066559A" w:rsidP="0066559A">
      <w:pPr>
        <w:widowControl w:val="0"/>
        <w:suppressAutoHyphens/>
        <w:autoSpaceDE w:val="0"/>
        <w:autoSpaceDN w:val="0"/>
        <w:spacing w:before="120" w:after="120"/>
        <w:ind w:left="284"/>
        <w:jc w:val="both"/>
        <w:rPr>
          <w:rFonts w:eastAsia="SimSun"/>
          <w:sz w:val="22"/>
          <w:szCs w:val="22"/>
          <w:lang w:eastAsia="ar-SA"/>
        </w:rPr>
      </w:pPr>
      <w:r w:rsidRPr="0066559A">
        <w:rPr>
          <w:rFonts w:eastAsia="SimSun"/>
          <w:sz w:val="22"/>
          <w:szCs w:val="22"/>
          <w:lang w:eastAsia="ar-SA"/>
        </w:rPr>
        <w:t>В 10 клас: ……………………………………………………………...………</w:t>
      </w:r>
    </w:p>
    <w:p w14:paraId="2F1D1FD3" w14:textId="5AE7335D" w:rsidR="005047ED" w:rsidRPr="005047ED" w:rsidRDefault="005047ED" w:rsidP="005047ED">
      <w:pPr>
        <w:suppressAutoHyphens/>
        <w:spacing w:before="120" w:after="240"/>
        <w:jc w:val="both"/>
        <w:rPr>
          <w:rFonts w:eastAsia="SimSun"/>
          <w:b/>
          <w:color w:val="00B050"/>
          <w:sz w:val="22"/>
          <w:szCs w:val="22"/>
          <w:lang w:eastAsia="ar-SA"/>
        </w:rPr>
      </w:pPr>
      <w:r w:rsidRPr="005F22D6">
        <w:rPr>
          <w:rFonts w:eastAsia="SimSun"/>
          <w:b/>
          <w:color w:val="00B050"/>
          <w:sz w:val="22"/>
          <w:szCs w:val="22"/>
          <w:lang w:eastAsia="ar-SA"/>
        </w:rPr>
        <w:t>Въпрос</w:t>
      </w:r>
      <w:r>
        <w:rPr>
          <w:rFonts w:eastAsia="SimSun"/>
          <w:b/>
          <w:color w:val="00B050"/>
          <w:sz w:val="22"/>
          <w:szCs w:val="22"/>
          <w:lang w:eastAsia="ar-SA"/>
        </w:rPr>
        <w:t xml:space="preserve"> №24</w:t>
      </w:r>
      <w:r w:rsidR="00B7616D">
        <w:rPr>
          <w:rFonts w:eastAsia="SimSun"/>
          <w:b/>
          <w:color w:val="00B050"/>
          <w:sz w:val="22"/>
          <w:szCs w:val="22"/>
          <w:lang w:eastAsia="ar-SA"/>
        </w:rPr>
        <w:t xml:space="preserve"> </w:t>
      </w:r>
      <w:r>
        <w:rPr>
          <w:rFonts w:eastAsia="SimSun"/>
          <w:b/>
          <w:color w:val="00B050"/>
          <w:sz w:val="22"/>
          <w:szCs w:val="22"/>
          <w:lang w:eastAsia="ar-SA"/>
        </w:rPr>
        <w:t>в картата за</w:t>
      </w:r>
      <w:r w:rsidRPr="005F22D6">
        <w:rPr>
          <w:rFonts w:eastAsia="SimSun"/>
          <w:b/>
          <w:color w:val="00B050"/>
          <w:sz w:val="22"/>
          <w:szCs w:val="22"/>
          <w:lang w:eastAsia="ar-SA"/>
        </w:rPr>
        <w:t xml:space="preserve"> 8 клас</w:t>
      </w:r>
    </w:p>
    <w:p w14:paraId="76A026C5" w14:textId="36BA83EC" w:rsidR="00011219" w:rsidRPr="00FA00F9" w:rsidRDefault="0001121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A00F9">
        <w:rPr>
          <w:rFonts w:eastAsia="SimSun"/>
          <w:b/>
          <w:bCs/>
          <w:sz w:val="22"/>
          <w:szCs w:val="22"/>
          <w:lang w:eastAsia="ar-SA"/>
        </w:rPr>
        <w:t>В каква степен сте съгласен/</w:t>
      </w:r>
      <w:proofErr w:type="spellStart"/>
      <w:r w:rsidRPr="00FA00F9">
        <w:rPr>
          <w:rFonts w:eastAsia="SimSun"/>
          <w:b/>
          <w:bCs/>
          <w:sz w:val="22"/>
          <w:szCs w:val="22"/>
          <w:lang w:eastAsia="ar-SA"/>
        </w:rPr>
        <w:t>сна</w:t>
      </w:r>
      <w:proofErr w:type="spellEnd"/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със следните твърдения относно </w:t>
      </w:r>
      <w:r w:rsidRPr="005047ED">
        <w:rPr>
          <w:rFonts w:eastAsia="SimSun"/>
          <w:b/>
          <w:bCs/>
          <w:sz w:val="22"/>
          <w:szCs w:val="22"/>
          <w:lang w:eastAsia="ar-SA"/>
        </w:rPr>
        <w:t xml:space="preserve">учениците в </w:t>
      </w:r>
      <w:r w:rsidR="00DB09BC">
        <w:rPr>
          <w:rFonts w:eastAsia="SimSun"/>
          <w:b/>
          <w:bCs/>
          <w:sz w:val="22"/>
          <w:szCs w:val="22"/>
          <w:lang w:eastAsia="ar-SA"/>
        </w:rPr>
        <w:t>8</w:t>
      </w:r>
      <w:r w:rsidRPr="005047ED">
        <w:rPr>
          <w:rFonts w:eastAsia="SimSun"/>
          <w:b/>
          <w:bCs/>
          <w:sz w:val="22"/>
          <w:szCs w:val="22"/>
          <w:lang w:eastAsia="ar-SA"/>
        </w:rPr>
        <w:t xml:space="preserve"> клас</w:t>
      </w:r>
      <w:r w:rsidRPr="00FA00F9">
        <w:rPr>
          <w:rFonts w:eastAsia="SimSun"/>
          <w:b/>
          <w:bCs/>
          <w:sz w:val="22"/>
          <w:szCs w:val="22"/>
          <w:lang w:eastAsia="ar-SA"/>
        </w:rPr>
        <w:t xml:space="preserve">, включени в </w:t>
      </w:r>
      <w:proofErr w:type="spellStart"/>
      <w:r w:rsidRPr="00FA00F9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FA00F9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обучение? </w:t>
      </w:r>
    </w:p>
    <w:p w14:paraId="78FC3D83" w14:textId="2C63B579" w:rsidR="00011219" w:rsidRPr="00FA00F9" w:rsidRDefault="00011219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11219" w:rsidRPr="00FA00F9" w14:paraId="43FDD3FD" w14:textId="77777777" w:rsidTr="0096765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FD0C4CB" w14:textId="77777777" w:rsidR="00011219" w:rsidRPr="00FA00F9" w:rsidRDefault="00011219" w:rsidP="00AD718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71AA9D8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F26DF4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371031C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90F801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18705FE" w14:textId="77777777" w:rsidR="00011219" w:rsidRPr="00A56DB7" w:rsidRDefault="00011219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011219" w:rsidRPr="00FA00F9" w14:paraId="4CF6737F" w14:textId="77777777" w:rsidTr="0096765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C185732" w14:textId="77777777" w:rsidR="002C5273" w:rsidRPr="002C5273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D0817ED" w14:textId="77777777" w:rsidR="002C5273" w:rsidRPr="002C5273" w:rsidRDefault="002C5273" w:rsidP="00701FFA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BBA6E44" w14:textId="4CD61C4A" w:rsidR="00011219" w:rsidRPr="002C5273" w:rsidRDefault="00011219" w:rsidP="00701FFA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449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нас като работодател са положителни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253358" w14:textId="5BE287A6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F8E8F" w14:textId="1C7AC6A5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7CEABF" w14:textId="2D236B87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46A9AF" w14:textId="7991F848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E861A2" w14:textId="6FEEDE63" w:rsidR="00011219" w:rsidRPr="00FA00F9" w:rsidRDefault="00017E18" w:rsidP="00AD718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00F9" w14:paraId="4A583C1F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B9B26B" w14:textId="77777777" w:rsidR="00017E18" w:rsidRPr="002C527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E8032" w14:textId="6C537760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88E963" w14:textId="59178606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6E5208" w14:textId="767D8099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4DD94A" w14:textId="47BB676A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895EAAA" w14:textId="7B7B34D5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00F9" w14:paraId="5247C02D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074C3A" w14:textId="77777777" w:rsidR="00017E18" w:rsidRPr="002C527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4142D" w14:textId="40A6BBBA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86EAA6" w14:textId="577C9B39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E4B626" w14:textId="625BAC93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CB375" w14:textId="71F87F8E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ED7FAC" w14:textId="654269F6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00F9" w14:paraId="63077171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A45E42" w14:textId="537F9149" w:rsidR="00017E18" w:rsidRPr="002C527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>Учениците имат положително отношение към работния процес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C0D0A3" w14:textId="3FE7FA7A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0BBB4" w14:textId="4180FAAE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DD4F6" w14:textId="0C1DAF52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FC2C6" w14:textId="69DB828D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4004DC" w14:textId="252C4A0B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017E18" w:rsidRPr="00FA00F9" w14:paraId="2CFF1BFA" w14:textId="77777777" w:rsidTr="0096765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97F044" w14:textId="3DB629DD" w:rsidR="00017E18" w:rsidRPr="002C5273" w:rsidRDefault="00017E18" w:rsidP="00701FFA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2C5273">
              <w:rPr>
                <w:rFonts w:eastAsia="SimSun"/>
                <w:sz w:val="22"/>
                <w:szCs w:val="22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E92FF9" w14:textId="2F215446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E26A66" w14:textId="2CAAD7D3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18D080" w14:textId="31267DB0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3ABAC" w14:textId="2CB0A015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DB1EA" w14:textId="0EFA02A0" w:rsidR="00017E18" w:rsidRPr="00FA00F9" w:rsidRDefault="00017E18" w:rsidP="00017E1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51E1019D" w14:textId="77777777" w:rsidR="00011219" w:rsidRPr="00FA00F9" w:rsidRDefault="00011219" w:rsidP="00011219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p w14:paraId="35B364CA" w14:textId="4EE89421" w:rsidR="00FE5840" w:rsidRPr="00A14D49" w:rsidRDefault="00FE5840" w:rsidP="00FE5840">
      <w:pPr>
        <w:spacing w:after="160" w:line="259" w:lineRule="auto"/>
        <w:rPr>
          <w:rFonts w:eastAsia="SimSun"/>
          <w:color w:val="00B050"/>
          <w:sz w:val="22"/>
          <w:szCs w:val="22"/>
          <w:lang w:val="en-US" w:eastAsia="ar-SA"/>
        </w:rPr>
      </w:pP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>ВЪПРОС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AC0453">
        <w:rPr>
          <w:rFonts w:eastAsia="PMingLiU"/>
          <w:b/>
          <w:bCs/>
          <w:color w:val="00B050"/>
          <w:sz w:val="22"/>
          <w:szCs w:val="22"/>
          <w:lang w:eastAsia="zh-TW"/>
        </w:rPr>
        <w:t>ОТНОСНО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ОБУЧАВА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Щ</w:t>
      </w:r>
      <w:r w:rsidR="00C5424A"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="005529A2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A14D49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СЕ </w:t>
      </w:r>
      <w:r w:rsidR="005529A2">
        <w:rPr>
          <w:rFonts w:eastAsia="PMingLiU"/>
          <w:b/>
          <w:bCs/>
          <w:color w:val="00B050"/>
          <w:sz w:val="22"/>
          <w:szCs w:val="22"/>
          <w:lang w:eastAsia="zh-TW"/>
        </w:rPr>
        <w:t>САМО</w:t>
      </w:r>
      <w:r w:rsidR="00C5424A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В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9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71A31B6C" w14:textId="39EBD75D" w:rsidR="00C5424A" w:rsidRPr="00C5424A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>ОТНОШЕНИЕТО НА УЧЕНИЦИТЕ КЪМ ДУАЛНОТО ОБУЧЕНИЕ</w:t>
      </w:r>
    </w:p>
    <w:p w14:paraId="56172476" w14:textId="29605EEE" w:rsidR="00535C4F" w:rsidRPr="005F6163" w:rsidRDefault="00535C4F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мотивацията и отношението на учениците от </w:t>
      </w:r>
      <w:r w:rsidR="00DB09BC">
        <w:rPr>
          <w:rFonts w:eastAsia="SimSun"/>
          <w:b/>
          <w:bCs/>
          <w:color w:val="000000"/>
          <w:sz w:val="22"/>
          <w:szCs w:val="22"/>
          <w:lang w:eastAsia="ar-SA"/>
        </w:rPr>
        <w:t>9</w:t>
      </w: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кл</w:t>
      </w:r>
      <w:r w:rsidR="00DB09BC">
        <w:rPr>
          <w:rFonts w:eastAsia="SimSun"/>
          <w:b/>
          <w:bCs/>
          <w:color w:val="000000"/>
          <w:sz w:val="22"/>
          <w:szCs w:val="22"/>
          <w:lang w:eastAsia="ar-SA"/>
        </w:rPr>
        <w:t>ас</w:t>
      </w: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при участието им в </w:t>
      </w:r>
      <w:proofErr w:type="spellStart"/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>дуална</w:t>
      </w:r>
      <w:proofErr w:type="spellEnd"/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221620" w:rsidRPr="003453A4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221620" w:rsidRPr="00221620">
        <w:rPr>
          <w:rFonts w:eastAsia="SimSun"/>
          <w:b/>
          <w:bCs/>
          <w:color w:val="FF0000"/>
          <w:sz w:val="22"/>
          <w:szCs w:val="22"/>
          <w:lang w:eastAsia="ar-SA"/>
        </w:rPr>
        <w:t xml:space="preserve"> </w:t>
      </w:r>
      <w:r w:rsidRPr="005F6163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на обучение? </w:t>
      </w:r>
    </w:p>
    <w:p w14:paraId="50DEA21A" w14:textId="0835BA67" w:rsidR="00535C4F" w:rsidRPr="00C5424A" w:rsidRDefault="00535C4F" w:rsidP="000B5329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C5424A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C5424A" w:rsidRPr="00C5424A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535C4F" w:rsidRPr="00CD1C0B" w14:paraId="227D457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7FD941E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2628001E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79941BB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D7BA408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B50C5D7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4C27131" w14:textId="77777777" w:rsidR="00535C4F" w:rsidRPr="00735B94" w:rsidRDefault="00535C4F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535C4F" w:rsidRPr="000841FC" w14:paraId="191D64DD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4FCF9152" w14:textId="77777777" w:rsidR="00F620F8" w:rsidRPr="003453A4" w:rsidRDefault="00F620F8" w:rsidP="00F620F8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DE7F7B" w14:textId="71269924" w:rsidR="00535C4F" w:rsidRPr="00C5424A" w:rsidRDefault="00535C4F" w:rsidP="003453A4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589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453A4">
              <w:rPr>
                <w:rFonts w:eastAsia="SimSun"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3453A4">
              <w:rPr>
                <w:rFonts w:eastAsia="SimSun"/>
                <w:sz w:val="22"/>
                <w:szCs w:val="22"/>
                <w:lang w:eastAsia="ar-SA"/>
              </w:rPr>
              <w:t>дуална</w:t>
            </w:r>
            <w:proofErr w:type="spellEnd"/>
            <w:r w:rsidRPr="003453A4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221620" w:rsidRPr="003453A4">
              <w:rPr>
                <w:rFonts w:eastAsia="SimSun"/>
                <w:sz w:val="22"/>
                <w:szCs w:val="22"/>
                <w:lang w:eastAsia="ar-SA"/>
              </w:rPr>
              <w:t xml:space="preserve">система </w:t>
            </w:r>
            <w:r w:rsidRPr="00C5424A">
              <w:rPr>
                <w:rFonts w:eastAsia="SimSun"/>
                <w:color w:val="000000"/>
                <w:sz w:val="22"/>
                <w:szCs w:val="22"/>
                <w:lang w:eastAsia="ar-SA"/>
              </w:rPr>
              <w:t>на обучение са мотивирани за стаж и работа 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D73B2" w14:textId="0611590C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C1741" w14:textId="6291C3C0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74FD2C" w14:textId="0D0F84E7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212B52" w14:textId="276A57D4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87B451" w14:textId="35B8258D" w:rsidR="00535C4F" w:rsidRPr="008A7A27" w:rsidRDefault="008A7A2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0841FC" w14:paraId="134D904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B3392C" w14:textId="77777777" w:rsidR="008A7A27" w:rsidRPr="00F620F8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620F8">
              <w:rPr>
                <w:rFonts w:eastAsia="SimSun"/>
                <w:sz w:val="22"/>
                <w:szCs w:val="22"/>
                <w:lang w:eastAsia="ar-SA"/>
              </w:rPr>
              <w:lastRenderedPageBreak/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4FA04" w14:textId="6D52846A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1184BA9" w14:textId="11AEC99A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B74ED" w14:textId="7978CC6B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617C78" w14:textId="2A471CE8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AF0CF4D" w14:textId="052CC9D3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0841FC" w14:paraId="1683F850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A5667D" w14:textId="77777777" w:rsidR="008A7A27" w:rsidRPr="00F620F8" w:rsidRDefault="008A7A27" w:rsidP="008A7A27">
            <w:pPr>
              <w:pStyle w:val="ListParagraph"/>
              <w:widowControl w:val="0"/>
              <w:numPr>
                <w:ilvl w:val="1"/>
                <w:numId w:val="12"/>
              </w:numPr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620F8">
              <w:rPr>
                <w:rFonts w:eastAsia="SimSun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5989B2" w14:textId="22475974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046C06" w14:textId="263F7AA7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B0ED69" w14:textId="6C512564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096B4" w14:textId="00146D89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F2751E" w14:textId="2ABACC28" w:rsidR="008A7A27" w:rsidRPr="000841FC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highlight w:val="yellow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8A7A27" w:rsidRPr="00CD1C0B" w14:paraId="2773B54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D9C491" w14:textId="77777777" w:rsidR="008A7A27" w:rsidRPr="00F620F8" w:rsidRDefault="008A7A27" w:rsidP="000B5329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680"/>
              </w:tabs>
              <w:suppressAutoHyphens/>
              <w:autoSpaceDE w:val="0"/>
              <w:autoSpaceDN w:val="0"/>
              <w:ind w:left="449" w:hanging="449"/>
              <w:rPr>
                <w:rFonts w:eastAsia="SimSun"/>
                <w:sz w:val="22"/>
                <w:szCs w:val="22"/>
                <w:lang w:eastAsia="ar-SA"/>
              </w:rPr>
            </w:pPr>
            <w:r w:rsidRPr="00F620F8">
              <w:rPr>
                <w:rFonts w:eastAsia="SimSun"/>
                <w:sz w:val="22"/>
                <w:szCs w:val="22"/>
                <w:lang w:eastAsia="ar-SA"/>
              </w:rPr>
              <w:t>Предварителното опознаване на ученици и работодател допринася за извършването на по-ефективен подбор на стажанти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56CEA9" w14:textId="5B36D487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42F705" w14:textId="618416C8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B5B8C" w14:textId="236AEB66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3F6CE" w14:textId="57D55B61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E01ADE" w14:textId="2F1F8257" w:rsidR="008A7A27" w:rsidRPr="00CD1C0B" w:rsidRDefault="008A7A27" w:rsidP="008A7A2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 w:rsidRPr="008A7A27"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1CFE3D96" w14:textId="77777777" w:rsidR="00535C4F" w:rsidRDefault="00535C4F" w:rsidP="00535C4F">
      <w:pPr>
        <w:pStyle w:val="ListParagraph"/>
        <w:spacing w:after="160" w:line="259" w:lineRule="auto"/>
        <w:jc w:val="both"/>
        <w:rPr>
          <w:rFonts w:eastAsia="SimSun"/>
          <w:b/>
          <w:sz w:val="20"/>
          <w:szCs w:val="20"/>
          <w:lang w:eastAsia="ar-SA"/>
        </w:rPr>
      </w:pPr>
    </w:p>
    <w:p w14:paraId="098F52A9" w14:textId="753F1A70" w:rsidR="00C5424A" w:rsidRDefault="00C5424A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921B86">
        <w:rPr>
          <w:rFonts w:eastAsia="SimSun"/>
          <w:b/>
          <w:color w:val="000000"/>
          <w:lang w:eastAsia="ar-SA"/>
        </w:rPr>
        <w:t>ОЦЕНКА</w:t>
      </w:r>
      <w:r w:rsidRPr="00921B86">
        <w:rPr>
          <w:rFonts w:eastAsia="SimSun"/>
          <w:b/>
          <w:color w:val="000000"/>
          <w:lang w:val="en-US" w:eastAsia="ar-SA"/>
        </w:rPr>
        <w:t xml:space="preserve"> НА </w:t>
      </w:r>
      <w:r w:rsidRPr="00921B86">
        <w:rPr>
          <w:rFonts w:eastAsia="SimSun"/>
          <w:b/>
          <w:color w:val="000000"/>
          <w:lang w:eastAsia="ar-SA"/>
        </w:rPr>
        <w:t xml:space="preserve">РЕЗУЛТАТИТЕ ОТ </w:t>
      </w:r>
      <w:r>
        <w:rPr>
          <w:rFonts w:eastAsia="SimSun"/>
          <w:b/>
          <w:color w:val="000000"/>
          <w:lang w:eastAsia="ar-SA"/>
        </w:rPr>
        <w:t>ПРОБНИТЕ СТАЖУВАНИЯ</w:t>
      </w:r>
    </w:p>
    <w:p w14:paraId="6C77DAFC" w14:textId="1620CF51" w:rsidR="00D93962" w:rsidRPr="00D93962" w:rsidRDefault="00A14D49" w:rsidP="00D93962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D9396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D93962" w:rsidRPr="005F6163">
        <w:rPr>
          <w:rFonts w:eastAsia="SimSun"/>
          <w:b/>
          <w:bCs/>
          <w:sz w:val="22"/>
          <w:szCs w:val="22"/>
          <w:lang w:eastAsia="ar-SA"/>
        </w:rPr>
        <w:t xml:space="preserve">Моля, оценете по </w:t>
      </w:r>
      <w:r w:rsidR="00D93962" w:rsidRPr="00FE42E9">
        <w:rPr>
          <w:rFonts w:eastAsia="SimSun"/>
          <w:b/>
          <w:bCs/>
          <w:sz w:val="22"/>
          <w:szCs w:val="22"/>
          <w:lang w:eastAsia="ar-SA"/>
        </w:rPr>
        <w:t>скалата от 2 до 6</w:t>
      </w:r>
      <w:r w:rsidR="00D93962">
        <w:rPr>
          <w:rFonts w:eastAsia="SimSun"/>
          <w:b/>
          <w:bCs/>
          <w:sz w:val="22"/>
          <w:szCs w:val="22"/>
          <w:lang w:eastAsia="ar-SA"/>
        </w:rPr>
        <w:t xml:space="preserve">: </w:t>
      </w:r>
      <w:r w:rsidR="00D93962"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1C63E7A4" w14:textId="74A3C0F1" w:rsidR="00C5424A" w:rsidRDefault="00C5424A" w:rsidP="000B5329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C5424A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DB09BC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C5424A" w:rsidRPr="00921B86" w14:paraId="7B1A4AC8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3FBA50B3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9B6BFDC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22EB5D26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3A6148CE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4132E40C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586378B3" w14:textId="77777777" w:rsidR="00C5424A" w:rsidRPr="00921B86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21B86" w14:paraId="6BDB5F56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7542B1FC" w14:textId="77777777" w:rsidR="00D13645" w:rsidRPr="008A7A27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B3E01B" w14:textId="3723AB10" w:rsidR="00D13645" w:rsidRPr="00367501" w:rsidRDefault="00D93962" w:rsidP="00367501">
            <w:pPr>
              <w:widowControl w:val="0"/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sz w:val="22"/>
                <w:szCs w:val="22"/>
                <w:lang w:eastAsia="ar-SA"/>
              </w:rPr>
            </w:pPr>
            <w:r w:rsidRPr="00367501">
              <w:rPr>
                <w:rFonts w:eastAsia="SimSun"/>
                <w:sz w:val="22"/>
                <w:szCs w:val="22"/>
                <w:lang w:eastAsia="ar-SA"/>
              </w:rPr>
              <w:t>В каква степен пробните стажувания позволяват установяване на индивидуални нагласи и умения.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A9329E" w14:textId="1D5F80A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307A3D3" w14:textId="73D72DD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724B9FC" w14:textId="2107045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6FFB46B" w14:textId="253DAF0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AB9255E" w14:textId="4A6FA4C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5E59A3E1" w14:textId="26ED66C2" w:rsidR="00011219" w:rsidRDefault="00011219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52181F5" w14:textId="225CAAE7" w:rsidR="00C57B37" w:rsidRPr="005470A4" w:rsidRDefault="00C5424A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5F6163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доколко позитивни са отношението към работата във фирмата/ предприятието и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мотивацията на учениците към </w:t>
      </w:r>
      <w:proofErr w:type="spellStart"/>
      <w:r w:rsidRPr="00FE42E9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221620" w:rsidRPr="00FE42E9">
        <w:rPr>
          <w:rFonts w:eastAsia="SimSun"/>
          <w:b/>
          <w:bCs/>
          <w:sz w:val="22"/>
          <w:szCs w:val="22"/>
          <w:lang w:eastAsia="ar-SA"/>
        </w:rPr>
        <w:t xml:space="preserve">система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на обучение </w:t>
      </w:r>
      <w:r w:rsidRPr="00FE42E9">
        <w:rPr>
          <w:rFonts w:eastAsia="SimSun"/>
          <w:b/>
          <w:bCs/>
          <w:sz w:val="22"/>
          <w:szCs w:val="22"/>
          <w:u w:val="single"/>
          <w:lang w:eastAsia="ar-SA"/>
        </w:rPr>
        <w:t xml:space="preserve">в </w:t>
      </w:r>
      <w:r w:rsidRPr="00A83E85">
        <w:rPr>
          <w:rFonts w:eastAsia="SimSun"/>
          <w:b/>
          <w:bCs/>
          <w:sz w:val="22"/>
          <w:szCs w:val="22"/>
          <w:lang w:eastAsia="ar-SA"/>
        </w:rPr>
        <w:t xml:space="preserve">края на </w:t>
      </w:r>
      <w:r w:rsidR="00E51A3F">
        <w:rPr>
          <w:rFonts w:eastAsia="SimSun"/>
          <w:b/>
          <w:bCs/>
          <w:sz w:val="22"/>
          <w:szCs w:val="22"/>
          <w:lang w:eastAsia="ar-SA"/>
        </w:rPr>
        <w:t>обучението чрез работа</w:t>
      </w:r>
      <w:r w:rsidRPr="005470A4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C57B37" w:rsidRPr="005470A4">
        <w:rPr>
          <w:rFonts w:eastAsia="SimSun"/>
          <w:b/>
          <w:bCs/>
          <w:sz w:val="22"/>
          <w:szCs w:val="22"/>
          <w:lang w:eastAsia="ar-SA"/>
        </w:rPr>
        <w:t>11</w:t>
      </w:r>
      <w:r w:rsidRPr="005470A4">
        <w:rPr>
          <w:rFonts w:eastAsia="SimSun"/>
          <w:b/>
          <w:bCs/>
          <w:sz w:val="22"/>
          <w:szCs w:val="22"/>
          <w:lang w:eastAsia="ar-SA"/>
        </w:rPr>
        <w:t xml:space="preserve"> клас. </w:t>
      </w:r>
      <w:r w:rsidR="009D2C0A" w:rsidRPr="005470A4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433DC4AF" w14:textId="1BD82258" w:rsidR="00C5424A" w:rsidRPr="00C5424A" w:rsidRDefault="00C5424A" w:rsidP="000B5329">
      <w:pPr>
        <w:suppressAutoHyphens/>
        <w:spacing w:after="120"/>
        <w:ind w:firstLine="284"/>
        <w:rPr>
          <w:rFonts w:eastAsia="SimSun"/>
          <w:i/>
          <w:color w:val="595959"/>
          <w:sz w:val="22"/>
          <w:szCs w:val="22"/>
          <w:lang w:eastAsia="ar-SA"/>
        </w:rPr>
      </w:pPr>
      <w:r w:rsidRPr="00C5424A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всеки</w:t>
      </w:r>
      <w:r w:rsidR="009D2C0A">
        <w:rPr>
          <w:rFonts w:eastAsia="SimSun"/>
          <w:i/>
          <w:color w:val="595959"/>
          <w:sz w:val="22"/>
          <w:szCs w:val="22"/>
          <w:lang w:eastAsia="ar-SA"/>
        </w:rPr>
        <w:t xml:space="preserve"> ред</w:t>
      </w:r>
    </w:p>
    <w:tbl>
      <w:tblPr>
        <w:tblW w:w="1008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10"/>
        <w:gridCol w:w="780"/>
        <w:gridCol w:w="720"/>
        <w:gridCol w:w="720"/>
        <w:gridCol w:w="630"/>
        <w:gridCol w:w="720"/>
      </w:tblGrid>
      <w:tr w:rsidR="00C5424A" w:rsidRPr="004F10A8" w14:paraId="5F8DC42B" w14:textId="77777777" w:rsidTr="008C534C">
        <w:trPr>
          <w:tblHeader/>
          <w:jc w:val="center"/>
        </w:trPr>
        <w:tc>
          <w:tcPr>
            <w:tcW w:w="6510" w:type="dxa"/>
            <w:shd w:val="clear" w:color="auto" w:fill="F2F2F2"/>
            <w:vAlign w:val="center"/>
          </w:tcPr>
          <w:p w14:paraId="33AF391A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780" w:type="dxa"/>
            <w:shd w:val="clear" w:color="auto" w:fill="F2F2F2"/>
            <w:vAlign w:val="center"/>
          </w:tcPr>
          <w:p w14:paraId="642E77E1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720" w:type="dxa"/>
            <w:shd w:val="clear" w:color="auto" w:fill="F2F2F2"/>
          </w:tcPr>
          <w:p w14:paraId="65B9DFFB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720" w:type="dxa"/>
            <w:shd w:val="clear" w:color="auto" w:fill="F2F2F2"/>
          </w:tcPr>
          <w:p w14:paraId="26D299F2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630" w:type="dxa"/>
            <w:shd w:val="clear" w:color="auto" w:fill="F2F2F2"/>
          </w:tcPr>
          <w:p w14:paraId="786892C1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20" w:type="dxa"/>
            <w:shd w:val="clear" w:color="auto" w:fill="F2F2F2"/>
          </w:tcPr>
          <w:p w14:paraId="5ED2FF01" w14:textId="77777777" w:rsidR="00C5424A" w:rsidRPr="002D61EF" w:rsidRDefault="00C5424A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2D61EF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C5424A" w:rsidRPr="004F10A8" w14:paraId="45233CBA" w14:textId="77777777" w:rsidTr="00D13645">
        <w:trPr>
          <w:trHeight w:val="20"/>
          <w:jc w:val="center"/>
          <w:hidden/>
        </w:trPr>
        <w:tc>
          <w:tcPr>
            <w:tcW w:w="6510" w:type="dxa"/>
            <w:shd w:val="clear" w:color="auto" w:fill="auto"/>
            <w:vAlign w:val="center"/>
          </w:tcPr>
          <w:p w14:paraId="4A70070A" w14:textId="77777777" w:rsidR="001A08B5" w:rsidRPr="001A08B5" w:rsidRDefault="001A08B5" w:rsidP="001A08B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CAB9AA8" w14:textId="639E4954" w:rsidR="00C5424A" w:rsidRPr="00C5424A" w:rsidRDefault="00C5424A" w:rsidP="001A08B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C5424A">
              <w:rPr>
                <w:rFonts w:eastAsia="SimSun"/>
                <w:sz w:val="22"/>
                <w:szCs w:val="22"/>
                <w:lang w:eastAsia="ar-SA"/>
              </w:rPr>
              <w:t>Отношение на учениците към работната среда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3E591498" w14:textId="29099185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7A77E4D4" w14:textId="6F2061F9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492A282" w14:textId="485B724F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68713B0D" w14:textId="773D2D6B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5AF35C27" w14:textId="01045138" w:rsidR="00C5424A" w:rsidRPr="00D1364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4F10A8" w14:paraId="6CD00B6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3DD8F5F" w14:textId="77777777" w:rsidR="00D13645" w:rsidRPr="00C5424A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C5424A">
              <w:rPr>
                <w:rFonts w:eastAsia="SimSun"/>
                <w:sz w:val="22"/>
                <w:szCs w:val="22"/>
                <w:lang w:eastAsia="ar-SA"/>
              </w:rPr>
              <w:t>Отношение на учениците към работния процес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15D22D9E" w14:textId="22B83AB1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3B2CD4D9" w14:textId="10B06C99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1EE697D" w14:textId="5B42EA52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7251C663" w14:textId="3124233B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4634A5F9" w14:textId="5268674C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4F10A8" w14:paraId="3FD8D129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04529FB4" w14:textId="77777777" w:rsidR="00D13645" w:rsidRPr="00C5424A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C5424A">
              <w:rPr>
                <w:rFonts w:eastAsia="SimSun"/>
                <w:sz w:val="22"/>
                <w:szCs w:val="22"/>
                <w:lang w:eastAsia="ar-SA"/>
              </w:rPr>
              <w:t>Отношение на учениците към трудовата дисциплина в предприятието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70C566DF" w14:textId="0A4FB8C9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600878D6" w14:textId="2F70B942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4010A573" w14:textId="127FE256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9A80258" w14:textId="4F1AAA0C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D6ED472" w14:textId="4CFA8006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4F10A8" w14:paraId="37B28777" w14:textId="77777777" w:rsidTr="00D13645">
        <w:trPr>
          <w:trHeight w:val="20"/>
          <w:jc w:val="center"/>
        </w:trPr>
        <w:tc>
          <w:tcPr>
            <w:tcW w:w="6510" w:type="dxa"/>
            <w:shd w:val="clear" w:color="auto" w:fill="auto"/>
            <w:vAlign w:val="center"/>
          </w:tcPr>
          <w:p w14:paraId="7BDCF120" w14:textId="77777777" w:rsidR="00D13645" w:rsidRPr="00C5424A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C5424A">
              <w:rPr>
                <w:rFonts w:eastAsia="SimSun"/>
                <w:sz w:val="22"/>
                <w:szCs w:val="22"/>
                <w:lang w:eastAsia="ar-SA"/>
              </w:rPr>
              <w:t>Мотивация на учениците за включване в обучение в реална работна среда</w:t>
            </w:r>
          </w:p>
        </w:tc>
        <w:tc>
          <w:tcPr>
            <w:tcW w:w="780" w:type="dxa"/>
            <w:shd w:val="clear" w:color="auto" w:fill="auto"/>
            <w:vAlign w:val="center"/>
          </w:tcPr>
          <w:p w14:paraId="661B53A8" w14:textId="410E5513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720" w:type="dxa"/>
            <w:vAlign w:val="center"/>
          </w:tcPr>
          <w:p w14:paraId="416537C3" w14:textId="5DE28D25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720" w:type="dxa"/>
            <w:vAlign w:val="center"/>
          </w:tcPr>
          <w:p w14:paraId="6319049C" w14:textId="574DBD13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630" w:type="dxa"/>
            <w:vAlign w:val="center"/>
          </w:tcPr>
          <w:p w14:paraId="51D2CD88" w14:textId="5C5B6CAC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20" w:type="dxa"/>
            <w:vAlign w:val="center"/>
          </w:tcPr>
          <w:p w14:paraId="1F23B3B9" w14:textId="3A64FC78" w:rsidR="00D13645" w:rsidRPr="00C5424A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5FBC7729" w14:textId="77777777" w:rsidR="00C5424A" w:rsidRDefault="00C5424A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0E4BF237" w14:textId="6BEC0015" w:rsidR="00C5424A" w:rsidRDefault="00C5424A" w:rsidP="00C5424A">
      <w:pPr>
        <w:spacing w:after="160" w:line="259" w:lineRule="auto"/>
        <w:rPr>
          <w:rFonts w:eastAsia="SimSun"/>
          <w:color w:val="00B050"/>
          <w:sz w:val="22"/>
          <w:szCs w:val="22"/>
          <w:lang w:eastAsia="ar-SA"/>
        </w:rPr>
      </w:pP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>ВЪПРОС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D45FA5">
        <w:rPr>
          <w:rFonts w:eastAsia="PMingLiU"/>
          <w:b/>
          <w:bCs/>
          <w:color w:val="00B050"/>
          <w:sz w:val="22"/>
          <w:szCs w:val="22"/>
          <w:lang w:eastAsia="zh-TW"/>
        </w:rPr>
        <w:t>ОТНОСНО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D45FA5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УЧЕНИЦИ </w:t>
      </w:r>
      <w:r w:rsidR="005529A2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САМО 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В 10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31CCF52D" w14:textId="75EE20EE" w:rsidR="003B3880" w:rsidRPr="00CD1C0B" w:rsidRDefault="003B3880" w:rsidP="00221620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>
        <w:rPr>
          <w:rFonts w:eastAsia="SimSun"/>
          <w:b/>
          <w:color w:val="000000"/>
          <w:lang w:eastAsia="ar-SA"/>
        </w:rPr>
        <w:t xml:space="preserve"> НА </w:t>
      </w:r>
      <w:r w:rsidRPr="00F460BB">
        <w:rPr>
          <w:rFonts w:eastAsia="SimSun"/>
          <w:b/>
          <w:color w:val="000000"/>
          <w:lang w:eastAsia="ar-SA"/>
        </w:rPr>
        <w:t xml:space="preserve">КАЧЕСТВОТО НА УЧЕБНИЯ ПРОЦЕС </w:t>
      </w:r>
      <w:r>
        <w:rPr>
          <w:rFonts w:eastAsia="SimSun"/>
          <w:b/>
          <w:color w:val="000000"/>
          <w:lang w:eastAsia="ar-SA"/>
        </w:rPr>
        <w:t>В</w:t>
      </w:r>
      <w:r w:rsidRPr="00F460BB">
        <w:rPr>
          <w:rFonts w:eastAsia="SimSun"/>
          <w:b/>
          <w:color w:val="000000"/>
          <w:lang w:val="en-US" w:eastAsia="ar-SA"/>
        </w:rPr>
        <w:t xml:space="preserve"> ДУАЛНОТО ОБУЧЕНИЕ</w:t>
      </w:r>
    </w:p>
    <w:p w14:paraId="015ABDDD" w14:textId="34CEB4BB" w:rsidR="00680C95" w:rsidRPr="00680C95" w:rsidRDefault="00680C95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680C95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</w:t>
      </w:r>
      <w:r w:rsidR="00A8675C" w:rsidRPr="00FE42E9">
        <w:rPr>
          <w:rFonts w:eastAsia="SimSun"/>
          <w:b/>
          <w:bCs/>
          <w:sz w:val="22"/>
          <w:szCs w:val="22"/>
          <w:lang w:eastAsia="ar-SA"/>
        </w:rPr>
        <w:t>в каква степен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8675C" w:rsidRPr="00FE42E9">
        <w:rPr>
          <w:rFonts w:eastAsia="SimSun"/>
          <w:b/>
          <w:bCs/>
          <w:sz w:val="22"/>
          <w:szCs w:val="22"/>
          <w:lang w:eastAsia="ar-SA"/>
        </w:rPr>
        <w:t xml:space="preserve">са изявени аспектите на </w:t>
      </w:r>
      <w:r w:rsidRPr="00680C95">
        <w:rPr>
          <w:rFonts w:eastAsia="SimSun"/>
          <w:b/>
          <w:bCs/>
          <w:sz w:val="22"/>
          <w:szCs w:val="22"/>
          <w:u w:val="single"/>
          <w:lang w:eastAsia="ar-SA"/>
        </w:rPr>
        <w:t>качеството на учебния процес</w:t>
      </w:r>
      <w:r w:rsidRPr="00680C95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221620">
        <w:rPr>
          <w:rFonts w:eastAsia="SimSun"/>
          <w:b/>
          <w:bCs/>
          <w:color w:val="000000"/>
          <w:sz w:val="22"/>
          <w:szCs w:val="22"/>
          <w:lang w:eastAsia="ar-SA"/>
        </w:rPr>
        <w:t>10</w:t>
      </w:r>
      <w:r w:rsidRPr="00680C9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кл</w:t>
      </w:r>
      <w:r w:rsidR="00221620">
        <w:rPr>
          <w:rFonts w:eastAsia="SimSun"/>
          <w:b/>
          <w:bCs/>
          <w:color w:val="000000"/>
          <w:sz w:val="22"/>
          <w:szCs w:val="22"/>
          <w:lang w:eastAsia="ar-SA"/>
        </w:rPr>
        <w:t>ас</w:t>
      </w:r>
      <w:r w:rsidRPr="00680C9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</w:t>
      </w:r>
      <w:r w:rsidRPr="00680C95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 xml:space="preserve">професионалното училище/ </w:t>
      </w:r>
      <w:r w:rsidRPr="00680C95">
        <w:rPr>
          <w:rFonts w:eastAsia="SimSun"/>
          <w:b/>
          <w:bCs/>
          <w:sz w:val="22"/>
          <w:szCs w:val="22"/>
          <w:u w:val="single"/>
          <w:lang w:eastAsia="ar-SA"/>
        </w:rPr>
        <w:t>училището с паралелки за професионална подготовка</w:t>
      </w:r>
      <w:r w:rsidRPr="00680C95">
        <w:rPr>
          <w:rFonts w:eastAsia="SimSun"/>
          <w:b/>
          <w:bCs/>
          <w:color w:val="000000"/>
          <w:sz w:val="22"/>
          <w:szCs w:val="22"/>
          <w:lang w:eastAsia="ar-SA"/>
        </w:rPr>
        <w:t>,</w:t>
      </w:r>
      <w:r w:rsidRPr="00680C95">
        <w:rPr>
          <w:rFonts w:eastAsia="SimSun"/>
          <w:b/>
          <w:bCs/>
          <w:sz w:val="22"/>
          <w:szCs w:val="22"/>
          <w:lang w:eastAsia="ar-SA"/>
        </w:rPr>
        <w:t xml:space="preserve"> с което си сътрудничите.</w:t>
      </w:r>
    </w:p>
    <w:p w14:paraId="11326961" w14:textId="014D9C45" w:rsidR="00680C95" w:rsidRDefault="00680C95" w:rsidP="000B5329">
      <w:pPr>
        <w:suppressAutoHyphens/>
        <w:spacing w:after="120"/>
        <w:ind w:firstLine="284"/>
        <w:rPr>
          <w:rFonts w:eastAsia="SimSun"/>
          <w:i/>
          <w:color w:val="595959"/>
          <w:sz w:val="20"/>
          <w:szCs w:val="20"/>
          <w:lang w:eastAsia="ar-SA"/>
        </w:rPr>
      </w:pPr>
      <w:r w:rsidRPr="00F460BB">
        <w:rPr>
          <w:rFonts w:eastAsia="SimSun"/>
          <w:i/>
          <w:color w:val="595959"/>
          <w:sz w:val="20"/>
          <w:szCs w:val="20"/>
          <w:lang w:eastAsia="ar-SA"/>
        </w:rPr>
        <w:lastRenderedPageBreak/>
        <w:t xml:space="preserve">Моля, изберете по един отговор на всеки </w:t>
      </w:r>
      <w:r w:rsidR="009D2C0A">
        <w:rPr>
          <w:rFonts w:eastAsia="SimSun"/>
          <w:i/>
          <w:color w:val="595959"/>
          <w:sz w:val="20"/>
          <w:szCs w:val="20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680C95" w:rsidRPr="00F460BB" w14:paraId="4829A9F5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6017A84" w14:textId="77777777" w:rsidR="00680C95" w:rsidRPr="009826A9" w:rsidRDefault="00680C95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1C5FBDA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35B868D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945BD72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3817962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91A7C91" w14:textId="77777777" w:rsidR="00680C95" w:rsidRPr="00F460BB" w:rsidRDefault="00680C95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6E361F91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D3498D8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0169E956" w14:textId="66EDF8DE" w:rsidR="00D13645" w:rsidRPr="00FE42E9" w:rsidRDefault="00EB4808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iCs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72926BD" w14:textId="2553E09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0BFF7BA" w14:textId="1DDB688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F8F826C" w14:textId="0544F56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F8B39A1" w14:textId="41884B4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B2ED1DF" w14:textId="24BC1C1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8E6A8C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D65E96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Съответствие на учебната програма в училище с изискванията на производствената практика и работата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B8B5DE" w14:textId="5F8D59A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E25D31F" w14:textId="4CB5D66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C21456D" w14:textId="76EE183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3710F22" w14:textId="27249D3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35E6F74" w14:textId="42AF7A7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F2A9210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3E4D85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Подходяща квалификация на учителите в професионалното училище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4D6956" w14:textId="60FA891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DCEE455" w14:textId="0669167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51A4D6C" w14:textId="08906D9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D18F914" w14:textId="27C7F0F9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2187417" w14:textId="3C745B1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ECCE0E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F324575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Подходящи методи на преподаване от учителите в професионалното училище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69F6496" w14:textId="56D885D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BE2821D" w14:textId="4B941B5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BA69882" w14:textId="0BE9D15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1358461" w14:textId="240FDBC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D2425D9" w14:textId="0F703D5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39BE4BF9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4DCF906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Подходящи учебни помагала и материали за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4A45CD" w14:textId="5FEDDB5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864B584" w14:textId="430577C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948675" w14:textId="43D18DF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EF719EF" w14:textId="5941550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8AAC117" w14:textId="3A674B1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1A23CC80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4756746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07BDC6" w14:textId="27B802D4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F082A80" w14:textId="59513A3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753349C" w14:textId="1C32F02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E1622C9" w14:textId="6932D28A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24131E5" w14:textId="5DC3ECF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C7CC60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A6907B7" w14:textId="118235C5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Сътрудничество и координация с предприятието за съгласуване на обучението в училище и </w:t>
            </w:r>
            <w:r w:rsidR="00890FB1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  <w:r w:rsidR="00890FB1" w:rsidRPr="00FE42E9">
              <w:rPr>
                <w:rFonts w:eastAsia="SimSun"/>
                <w:sz w:val="22"/>
                <w:szCs w:val="22"/>
                <w:highlight w:val="yellow"/>
                <w:lang w:eastAsia="ar-SA"/>
              </w:rPr>
              <w:t xml:space="preserve">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59F7AE" w14:textId="4065E09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87FC63F" w14:textId="1F65270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8E53846" w14:textId="0696A677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CACCA05" w14:textId="5C7CC6D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BCEED92" w14:textId="39E44AD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0D48DB06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9C56856" w14:textId="72AE4EDF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Информираност на учениците за учебните цели на </w:t>
            </w:r>
            <w:r w:rsidR="00890FB1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  <w:r w:rsidR="00890FB1" w:rsidRPr="00FE42E9">
              <w:rPr>
                <w:rFonts w:eastAsia="SimSun"/>
                <w:sz w:val="22"/>
                <w:szCs w:val="22"/>
                <w:lang w:val="en-US" w:eastAsia="ar-SA"/>
              </w:rPr>
              <w:t xml:space="preserve"> </w:t>
            </w: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и редовно получаване на насоки и обратна връзка за техния напредък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407FC2" w14:textId="0618112C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672317B" w14:textId="64576A2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5E12D21" w14:textId="0890113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A8CFEC3" w14:textId="19F23E69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E166C63" w14:textId="7D50EF2C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28F8C89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F072C7A" w14:textId="71F27F24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Информираност за мерки за безопасност и защита на здравето по време на </w:t>
            </w:r>
            <w:r w:rsidR="00890FB1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142201C" w14:textId="24F4718F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0D69935" w14:textId="50B5371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3C04139" w14:textId="53104E44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192FFAC" w14:textId="339774C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F674CC4" w14:textId="5467A34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26813AB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B34AE22" w14:textId="50D3A09D" w:rsidR="00D13645" w:rsidRPr="00FE42E9" w:rsidRDefault="00D13645" w:rsidP="004F030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315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Осигуряване на присъствието на учениците в </w:t>
            </w:r>
            <w:r w:rsidR="00890FB1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F0947A9" w14:textId="26EEA77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20EFB3C" w14:textId="2C9C4D1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3C8E24C" w14:textId="034532D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C9E4B9D" w14:textId="10BAFA6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FC793E2" w14:textId="70260F8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20A50EE8" w14:textId="174F68BA" w:rsidR="002D0C22" w:rsidRDefault="002D0C22" w:rsidP="003B3880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3385E177" w14:textId="47B6E547" w:rsidR="003B3880" w:rsidRPr="003B3880" w:rsidRDefault="003B3880" w:rsidP="00AC39BC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 xml:space="preserve">ИЗМЕРВАНЕ И </w:t>
      </w:r>
      <w:r w:rsidRPr="00921B86">
        <w:rPr>
          <w:rFonts w:eastAsia="SimSun"/>
          <w:b/>
          <w:color w:val="000000"/>
          <w:lang w:eastAsia="ar-SA"/>
        </w:rPr>
        <w:t>ОЦЕНКА</w:t>
      </w:r>
      <w:r w:rsidRPr="00921B86">
        <w:rPr>
          <w:rFonts w:eastAsia="SimSun"/>
          <w:b/>
          <w:color w:val="000000"/>
          <w:lang w:val="en-US" w:eastAsia="ar-SA"/>
        </w:rPr>
        <w:t xml:space="preserve"> НА </w:t>
      </w:r>
      <w:r w:rsidRPr="00921B86">
        <w:rPr>
          <w:rFonts w:eastAsia="SimSun"/>
          <w:b/>
          <w:color w:val="000000"/>
          <w:lang w:eastAsia="ar-SA"/>
        </w:rPr>
        <w:t xml:space="preserve">РЕЗУЛТАТИТЕ ОТ </w:t>
      </w:r>
      <w:r w:rsidR="00F8126B">
        <w:rPr>
          <w:rFonts w:eastAsia="SimSun"/>
          <w:b/>
          <w:color w:val="000000"/>
          <w:lang w:eastAsia="ar-SA"/>
        </w:rPr>
        <w:t>ПРОБНИТЕ СТАЖУВАНИЯ</w:t>
      </w:r>
    </w:p>
    <w:p w14:paraId="72AC26ED" w14:textId="055E0622" w:rsidR="003B3880" w:rsidRPr="00A36B6E" w:rsidRDefault="003B3880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A36B6E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</w:t>
      </w:r>
      <w:r w:rsidRPr="00A36B6E">
        <w:rPr>
          <w:rFonts w:eastAsia="SimSun"/>
          <w:b/>
          <w:bCs/>
          <w:sz w:val="22"/>
          <w:szCs w:val="22"/>
          <w:u w:val="single"/>
          <w:lang w:eastAsia="ar-SA"/>
        </w:rPr>
        <w:t>измерването</w:t>
      </w:r>
      <w:r w:rsidRPr="00A36B6E">
        <w:rPr>
          <w:rFonts w:eastAsia="SimSun"/>
          <w:b/>
          <w:bCs/>
          <w:sz w:val="22"/>
          <w:szCs w:val="22"/>
          <w:lang w:eastAsia="ar-SA"/>
        </w:rPr>
        <w:t xml:space="preserve"> на резултатите от пробните стажувания </w:t>
      </w:r>
      <w:r w:rsidR="003407ED" w:rsidRPr="00FE42E9">
        <w:rPr>
          <w:rFonts w:eastAsia="SimSun"/>
          <w:b/>
          <w:bCs/>
          <w:sz w:val="22"/>
          <w:szCs w:val="22"/>
          <w:lang w:eastAsia="ar-SA"/>
        </w:rPr>
        <w:t>включва следните аспекти</w:t>
      </w:r>
      <w:r w:rsidRPr="00FE42E9">
        <w:rPr>
          <w:rFonts w:eastAsia="SimSun"/>
          <w:b/>
          <w:bCs/>
          <w:sz w:val="22"/>
          <w:szCs w:val="22"/>
          <w:lang w:eastAsia="ar-SA"/>
        </w:rPr>
        <w:t>:</w:t>
      </w:r>
      <w:r w:rsidR="00AC39BC"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</w:p>
    <w:p w14:paraId="0EC36CA1" w14:textId="2FD52DE3" w:rsidR="007C155E" w:rsidRPr="00FE42E9" w:rsidRDefault="003B3880" w:rsidP="00FE42E9">
      <w:pPr>
        <w:suppressAutoHyphens/>
        <w:spacing w:after="120"/>
        <w:ind w:firstLine="284"/>
        <w:rPr>
          <w:rFonts w:eastAsia="SimSun"/>
          <w:i/>
          <w:color w:val="595959"/>
          <w:sz w:val="20"/>
          <w:szCs w:val="20"/>
          <w:lang w:eastAsia="ar-SA"/>
        </w:rPr>
      </w:pPr>
      <w:r w:rsidRPr="00921B86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всеки </w:t>
      </w:r>
      <w:r w:rsidR="009D2C0A">
        <w:rPr>
          <w:rFonts w:eastAsia="SimSun"/>
          <w:i/>
          <w:color w:val="595959"/>
          <w:sz w:val="20"/>
          <w:szCs w:val="20"/>
          <w:lang w:eastAsia="ar-SA"/>
        </w:rPr>
        <w:t>ред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D1118D" w:rsidRPr="00921B86" w14:paraId="38DB4620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17D6314D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F2E2128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77BAA843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4ED5FD0A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0259354A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335E0464" w14:textId="77777777" w:rsidR="00D1118D" w:rsidRPr="00921B86" w:rsidRDefault="00D1118D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21B86" w14:paraId="6CE47D80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59BACE21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F1E0347" w14:textId="29D8C950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Ясни учебни цели и индикатори за измерване на постигането им</w:t>
            </w:r>
            <w:r w:rsidR="00E106CE" w:rsidRPr="00FE42E9">
              <w:rPr>
                <w:rFonts w:eastAsia="SimSun"/>
                <w:sz w:val="22"/>
                <w:szCs w:val="22"/>
                <w:lang w:eastAsia="ar-SA"/>
              </w:rPr>
              <w:t xml:space="preserve"> в</w:t>
            </w: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E106CE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0A9D6" w14:textId="1347AC7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63057EC" w14:textId="3FB0AD1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7A9E921" w14:textId="77EC62D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C615C27" w14:textId="4298504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0E18EA63" w14:textId="684DB2C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7D3D8F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14AF97C8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Ясни стандарти в работата и показатели за оценка на изпълнението на работните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5E85EF" w14:textId="07CF579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844F717" w14:textId="38607F5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8C82251" w14:textId="690228F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0D96C05" w14:textId="12EB397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011D98E" w14:textId="650875F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27D17071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537D818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Подходящи методи за оценка на напредъка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69F26D" w14:textId="10A2D94E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D86140C" w14:textId="527744E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BBB8AB" w14:textId="449A206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BA86DB0" w14:textId="67DA509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784AC44" w14:textId="3D52484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5017B75D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28D35A52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Документиране на доказателства за постиженията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3CC944" w14:textId="18ACD2E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A02087F" w14:textId="3924618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0CE552" w14:textId="43BD6D6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8C67E49" w14:textId="551BC71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1E7AE55" w14:textId="25B184B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079D3D6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8E24560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Обсъждане и сравняване на наблюденията на учители и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8C3E81" w14:textId="263C2AC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E46B168" w14:textId="6D42022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910B4C0" w14:textId="1858DD7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0F31F03" w14:textId="2436107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49F99A32" w14:textId="4921F84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6AE4137B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649EFC3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Предлагане на обратна връзка за напредъка на ученика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D7FE707" w14:textId="373E6FDE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ECED38E" w14:textId="71567AB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F96CA86" w14:textId="1DAE2A2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6E44BA5" w14:textId="3D94D1A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2F36F865" w14:textId="113B83D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2205FA3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4ACC38E3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Форми за отразяване на присъствието на учениците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17AF4930" w14:textId="333E250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977F6B" w14:textId="721F476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1000290" w14:textId="3503D7D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86F2E38" w14:textId="6F7B682E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C4D075D" w14:textId="6C58A53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16456F8" w14:textId="77777777" w:rsidTr="00D13645">
        <w:trPr>
          <w:trHeight w:val="395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F01DCC9" w14:textId="7F43D93A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Форми за отразяване на дейността на учениците в </w:t>
            </w:r>
            <w:r w:rsidR="00E106CE" w:rsidRPr="00FE42E9">
              <w:rPr>
                <w:rFonts w:eastAsia="SimSun"/>
                <w:sz w:val="22"/>
                <w:szCs w:val="22"/>
                <w:lang w:eastAsia="ar-SA"/>
              </w:rPr>
              <w:t>обучението на реалното работно място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57FEC80" w14:textId="1FC64C0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A0D066" w14:textId="155E77F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F67DA74" w14:textId="642C072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3488A7" w14:textId="081B62A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6B59E4" w14:textId="1DA3467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7E29F449" w14:textId="77777777" w:rsidR="003B3880" w:rsidRDefault="003B3880" w:rsidP="003B3880">
      <w:pPr>
        <w:widowControl w:val="0"/>
        <w:autoSpaceDE w:val="0"/>
        <w:autoSpaceDN w:val="0"/>
        <w:rPr>
          <w:rFonts w:eastAsia="SimSun"/>
          <w:i/>
          <w:color w:val="595959"/>
          <w:sz w:val="20"/>
          <w:szCs w:val="20"/>
          <w:lang w:eastAsia="ar-SA"/>
        </w:rPr>
      </w:pPr>
    </w:p>
    <w:p w14:paraId="114F40B8" w14:textId="5D1CA9B6" w:rsidR="000936B3" w:rsidRPr="00A36B6E" w:rsidRDefault="000936B3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A36B6E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</w:t>
      </w:r>
      <w:r w:rsidRPr="00A36B6E">
        <w:rPr>
          <w:rFonts w:eastAsia="SimSun"/>
          <w:b/>
          <w:bCs/>
          <w:sz w:val="22"/>
          <w:szCs w:val="22"/>
          <w:u w:val="single"/>
          <w:lang w:eastAsia="ar-SA"/>
        </w:rPr>
        <w:t>резултатите</w:t>
      </w:r>
      <w:r w:rsidRPr="00A36B6E">
        <w:rPr>
          <w:rFonts w:eastAsia="SimSun"/>
          <w:b/>
          <w:bCs/>
          <w:sz w:val="22"/>
          <w:szCs w:val="22"/>
          <w:lang w:eastAsia="ar-SA"/>
        </w:rPr>
        <w:t xml:space="preserve"> от пробните стажувания се отнасят до следните аспекти:</w:t>
      </w:r>
    </w:p>
    <w:p w14:paraId="287285CC" w14:textId="505F339A" w:rsidR="000936B3" w:rsidRPr="00011095" w:rsidRDefault="000936B3" w:rsidP="000936B3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011095">
        <w:rPr>
          <w:rFonts w:eastAsia="SimSun"/>
          <w:i/>
          <w:color w:val="595959"/>
          <w:sz w:val="20"/>
          <w:szCs w:val="20"/>
          <w:lang w:eastAsia="ar-SA"/>
        </w:rPr>
        <w:lastRenderedPageBreak/>
        <w:t xml:space="preserve">Моля, изберете по един отговор на всеки </w:t>
      </w:r>
      <w:r w:rsidR="009D2C0A">
        <w:rPr>
          <w:rFonts w:eastAsia="SimSun"/>
          <w:i/>
          <w:color w:val="595959"/>
          <w:sz w:val="20"/>
          <w:szCs w:val="20"/>
          <w:lang w:eastAsia="ar-SA"/>
        </w:rPr>
        <w:t>ред</w:t>
      </w:r>
    </w:p>
    <w:tbl>
      <w:tblPr>
        <w:tblW w:w="9924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24"/>
        <w:gridCol w:w="537"/>
        <w:gridCol w:w="30"/>
        <w:gridCol w:w="537"/>
        <w:gridCol w:w="30"/>
        <w:gridCol w:w="537"/>
        <w:gridCol w:w="30"/>
        <w:gridCol w:w="543"/>
        <w:gridCol w:w="685"/>
        <w:gridCol w:w="30"/>
      </w:tblGrid>
      <w:tr w:rsidR="000936B3" w:rsidRPr="00921B86" w14:paraId="43A715E0" w14:textId="77777777" w:rsidTr="00D13645">
        <w:trPr>
          <w:gridAfter w:val="1"/>
          <w:wAfter w:w="30" w:type="dxa"/>
          <w:tblHeader/>
          <w:jc w:val="center"/>
        </w:trPr>
        <w:tc>
          <w:tcPr>
            <w:tcW w:w="6965" w:type="dxa"/>
            <w:gridSpan w:val="2"/>
            <w:shd w:val="clear" w:color="auto" w:fill="F2F2F2"/>
            <w:vAlign w:val="center"/>
          </w:tcPr>
          <w:p w14:paraId="4C83AA5E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gridSpan w:val="2"/>
            <w:shd w:val="clear" w:color="auto" w:fill="F2F2F2"/>
            <w:vAlign w:val="center"/>
          </w:tcPr>
          <w:p w14:paraId="722BA805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0FD9B9C9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2EB91223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43" w:type="dxa"/>
            <w:shd w:val="clear" w:color="auto" w:fill="F2F2F2"/>
          </w:tcPr>
          <w:p w14:paraId="0CF99273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685" w:type="dxa"/>
            <w:shd w:val="clear" w:color="auto" w:fill="F2F2F2"/>
          </w:tcPr>
          <w:p w14:paraId="5D73EF10" w14:textId="77777777" w:rsidR="000936B3" w:rsidRPr="00921B86" w:rsidRDefault="000936B3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5857C058" w14:textId="77777777" w:rsidTr="00D13645">
        <w:trPr>
          <w:trHeight w:val="20"/>
          <w:jc w:val="center"/>
          <w:hidden/>
        </w:trPr>
        <w:tc>
          <w:tcPr>
            <w:tcW w:w="6941" w:type="dxa"/>
            <w:shd w:val="clear" w:color="auto" w:fill="auto"/>
            <w:vAlign w:val="center"/>
          </w:tcPr>
          <w:p w14:paraId="76D95E50" w14:textId="77777777" w:rsidR="00D13645" w:rsidRPr="000B532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BFEFCC7" w14:textId="4BBEEEBB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>Изявени</w:t>
            </w: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умения</w:t>
            </w: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учениците за прилагане на теоретични познания в реална работна среда 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034464C" w14:textId="3CC86AF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0798994" w14:textId="6FBCE3F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019FE6E9" w14:textId="3C82713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6E6A28F9" w14:textId="733D456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79B2B85D" w14:textId="109B9F9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2BD5617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97AD3D9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381E0A8B" w14:textId="3D4709C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38740BF" w14:textId="694FC70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6CBDFD1" w14:textId="349425C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76561549" w14:textId="327AE86A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F7B92D8" w14:textId="3032F42A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51975296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549C803A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нагласи и трудови навици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2F0230A" w14:textId="2DCDB7F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17CF4AD" w14:textId="4816535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51C3539C" w14:textId="1B892D8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4D6B5B71" w14:textId="78A4F2A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2A9FDABD" w14:textId="6AFDE39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2C80721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5481ABC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Формираният интерес към професията и мотивация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2A367AC3" w14:textId="2911A3BA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071043DD" w14:textId="24C2D82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6083188" w14:textId="61EA67B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5360E361" w14:textId="7899CFB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46FFEA30" w14:textId="3FC373F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7ECC98A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EC67912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Ключова компетентност на учениците - умения за работа в екип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F1F7997" w14:textId="48443FD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4588455C" w14:textId="7D52F48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7D9BA68" w14:textId="727BA07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16D0F569" w14:textId="0BC77203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9637783" w14:textId="7D6D97E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64455D2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1FC6AA8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Ключова компетентност на учениците - умения за </w:t>
            </w:r>
            <w:proofErr w:type="spellStart"/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самоорганизация</w:t>
            </w:r>
            <w:proofErr w:type="spellEnd"/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и  управление на времето на работното място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B94795D" w14:textId="70698FAC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5A009F74" w14:textId="1CB9A50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4F20798" w14:textId="18FC0A6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341A45FC" w14:textId="1826FE1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EFBA05F" w14:textId="2AEF4DF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21ADCA5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69D3620" w14:textId="77777777" w:rsidR="00D13645" w:rsidRPr="000936B3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936B3">
              <w:rPr>
                <w:rFonts w:eastAsia="SimSun"/>
                <w:color w:val="000000"/>
                <w:sz w:val="22"/>
                <w:szCs w:val="22"/>
                <w:lang w:eastAsia="ar-SA"/>
              </w:rPr>
              <w:t>Ключова компетентност на учениците – умения за комуникация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832457D" w14:textId="398ED5B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5BA09A69" w14:textId="37AAD22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3B508B5B" w14:textId="2F4C42B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1BFEFA67" w14:textId="1BA80A3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FD8FAD1" w14:textId="189CF8D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5AC545D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3B8F930A" w14:textId="77777777" w:rsidR="00D13645" w:rsidRPr="000B532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E08AC18" w14:textId="5902F23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DBED6CD" w14:textId="61125AC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D437E9F" w14:textId="1832673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415D4EE3" w14:textId="60AF067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33A82BFD" w14:textId="359800BC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67CBD5EB" w14:textId="77777777" w:rsidTr="00D13645">
        <w:trPr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F2D4A40" w14:textId="77777777" w:rsidR="00D13645" w:rsidRPr="000B532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7866A9F" w14:textId="23610FA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AB5026C" w14:textId="5DA24DF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D2AA69A" w14:textId="3695BD7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73" w:type="dxa"/>
            <w:gridSpan w:val="2"/>
            <w:vAlign w:val="center"/>
          </w:tcPr>
          <w:p w14:paraId="584632B8" w14:textId="29927C0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8148F58" w14:textId="73AD3E2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44FCD422" w14:textId="77777777" w:rsidR="002011B9" w:rsidRDefault="002011B9" w:rsidP="002011B9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3262E39D" w14:textId="35127E2B" w:rsidR="002011B9" w:rsidRPr="00945D9F" w:rsidRDefault="002011B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945D9F">
        <w:rPr>
          <w:rFonts w:eastAsia="SimSun"/>
          <w:b/>
          <w:bCs/>
          <w:sz w:val="22"/>
          <w:szCs w:val="22"/>
          <w:lang w:eastAsia="ar-SA"/>
        </w:rPr>
        <w:t>В каква степен сте съгласен/</w:t>
      </w:r>
      <w:proofErr w:type="spellStart"/>
      <w:r w:rsidRPr="00945D9F">
        <w:rPr>
          <w:rFonts w:eastAsia="SimSun"/>
          <w:b/>
          <w:bCs/>
          <w:sz w:val="22"/>
          <w:szCs w:val="22"/>
          <w:lang w:eastAsia="ar-SA"/>
        </w:rPr>
        <w:t>сна</w:t>
      </w:r>
      <w:proofErr w:type="spellEnd"/>
      <w:r w:rsidRPr="00945D9F">
        <w:rPr>
          <w:rFonts w:eastAsia="SimSun"/>
          <w:b/>
          <w:bCs/>
          <w:sz w:val="22"/>
          <w:szCs w:val="22"/>
          <w:lang w:eastAsia="ar-SA"/>
        </w:rPr>
        <w:t xml:space="preserve"> със следните твърдения относно </w:t>
      </w:r>
      <w:proofErr w:type="spellStart"/>
      <w:r w:rsidRPr="00945D9F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945D9F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 в </w:t>
      </w:r>
      <w:r w:rsidR="00C57B37" w:rsidRPr="00FE42E9">
        <w:rPr>
          <w:rFonts w:eastAsia="SimSun"/>
          <w:b/>
          <w:bCs/>
          <w:sz w:val="22"/>
          <w:szCs w:val="22"/>
          <w:lang w:eastAsia="ar-SA"/>
        </w:rPr>
        <w:t>10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клас? </w:t>
      </w:r>
    </w:p>
    <w:p w14:paraId="16C2BE8D" w14:textId="6F4B856A" w:rsidR="002011B9" w:rsidRPr="00011095" w:rsidRDefault="002011B9" w:rsidP="002011B9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</w:pPr>
      <w:r w:rsidRPr="00011095"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011B9" w:rsidRPr="00074118" w14:paraId="0DD7B2C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814E9C2" w14:textId="77777777" w:rsidR="002011B9" w:rsidRPr="00074118" w:rsidRDefault="002011B9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5589CB4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808E71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5E551DA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81F902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3A68EA" w14:textId="77777777" w:rsidR="002011B9" w:rsidRPr="000B5329" w:rsidRDefault="002011B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18"/>
                <w:szCs w:val="18"/>
                <w:lang w:eastAsia="ar-SA"/>
              </w:rPr>
            </w:pPr>
            <w:r w:rsidRPr="000B5329">
              <w:rPr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2011B9" w:rsidRPr="00074118" w14:paraId="6F432348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88FEBEC" w14:textId="77777777" w:rsidR="000B5329" w:rsidRPr="000B5329" w:rsidRDefault="000B5329" w:rsidP="000B5329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F220A3" w14:textId="2A0B8F94" w:rsidR="002011B9" w:rsidRPr="00945D9F" w:rsidRDefault="002011B9" w:rsidP="000B5329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се затрудняват да покрият изискванията за единици резултати от ученето в държавния образователен стандарт (ДОС)</w:t>
            </w:r>
            <w:r w:rsidRPr="000B5329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DAC45D" w14:textId="49CB87F5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ABF1A3" w14:textId="202B99D2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61C97D" w14:textId="43B8E2A2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BA0FD" w14:textId="26DB366C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2DC0F49" w14:textId="42C39158" w:rsidR="002011B9" w:rsidRPr="00074118" w:rsidRDefault="001C5E98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F394C3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AD7118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D8B450" w14:textId="2DB4075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8A07A6" w14:textId="6E8AEF2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545A0D" w14:textId="63063EE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F811C" w14:textId="01A80E8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D8E797" w14:textId="2742B02E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0A35C92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2DDB4F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432CCE" w14:textId="446DABB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1AC323" w14:textId="3E60F950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CE98F" w14:textId="294936D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58F69A" w14:textId="78C9F2E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F9621D" w14:textId="767974F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3EC985B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C72B61B" w14:textId="1CDC52EF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Пробните стажувания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често откроява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т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нужда от надграждане на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C11AF3" w14:textId="2C89262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3C0C1" w14:textId="2488D0A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769C35" w14:textId="2FBA4D0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536CE6" w14:textId="1929A04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285B6FA" w14:textId="6CF7312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DF8749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41C733C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Преходът от училище към работа 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в реална работна среда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7D9AE3" w14:textId="622602E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ABEB5B" w14:textId="67495DD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70C352" w14:textId="04A29EE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0202A6" w14:textId="6DB6156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2C5653" w14:textId="7D5FC6F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6F045E1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9D6E71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Родителите подкрепят децата си в процеса на преход от училище към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A2B79E" w14:textId="5E60D48F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6B2F0B" w14:textId="43C7624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F8A291" w14:textId="5311AF4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819255" w14:textId="687D47A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ED791E2" w14:textId="2933836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7BC69F2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9BAEFF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допълнителни компетентности и умения от наставниците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951720" w14:textId="3843D750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4D9BA" w14:textId="1DA7DEF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189C3" w14:textId="4C20BD4F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4EEBD5" w14:textId="1F0B5FE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BA3D18" w14:textId="126B29D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0BBF6D2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D4886B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допълнителни компетентности и умения от учителите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821E0E" w14:textId="342FE4EF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C7C6DD" w14:textId="2C6E6C8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250CF0" w14:textId="234670B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6E2861" w14:textId="605F68CF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70FFF3D" w14:textId="4744B3D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0CF7F39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CB282A" w14:textId="313DD5F8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Наставниците в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пробните стажувания </w:t>
            </w:r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притежават методически и педагогически умения, необходими за обучение на учениците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0B98A" w14:textId="31B4863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6A944A" w14:textId="758CD10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C7945B" w14:textId="363BE17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9326C0" w14:textId="3245900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42565C" w14:textId="31B3822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1E96234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49D954" w14:textId="77777777" w:rsidR="001C5E98" w:rsidRPr="00945D9F" w:rsidRDefault="001C5E98" w:rsidP="001C5E98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945D9F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води до допълнително натоварване на наставниците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2338B0" w14:textId="4E943C8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42BB96" w14:textId="27E2C94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348E0" w14:textId="4250988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AF9BFB" w14:textId="28F7ACC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BFFC785" w14:textId="40AB802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6807CCE2" w14:textId="77777777" w:rsidR="00C5424A" w:rsidRDefault="00C5424A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80055E7" w14:textId="7C6E2EF8" w:rsidR="00725F55" w:rsidRPr="00513A58" w:rsidRDefault="00367501" w:rsidP="00725F55">
      <w:pPr>
        <w:spacing w:after="160" w:line="259" w:lineRule="auto"/>
        <w:rPr>
          <w:rFonts w:eastAsia="SimSun"/>
          <w:color w:val="00B050"/>
          <w:sz w:val="22"/>
          <w:szCs w:val="22"/>
          <w:lang w:eastAsia="ar-SA"/>
        </w:rPr>
      </w:pPr>
      <w:r>
        <w:rPr>
          <w:rFonts w:eastAsia="PMingLiU"/>
          <w:b/>
          <w:bCs/>
          <w:color w:val="00B050"/>
          <w:sz w:val="22"/>
          <w:szCs w:val="22"/>
          <w:lang w:eastAsia="zh-TW"/>
        </w:rPr>
        <w:br w:type="column"/>
      </w:r>
      <w:r w:rsidR="00725F55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lastRenderedPageBreak/>
        <w:t>ВЪПРОС</w:t>
      </w:r>
      <w:r w:rsidR="00725F55"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="00725F55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</w:t>
      </w:r>
      <w:r w:rsidR="00161475">
        <w:rPr>
          <w:rFonts w:eastAsia="PMingLiU"/>
          <w:b/>
          <w:bCs/>
          <w:color w:val="00B050"/>
          <w:sz w:val="22"/>
          <w:szCs w:val="22"/>
          <w:lang w:eastAsia="zh-TW"/>
        </w:rPr>
        <w:t>ОТНОСНО</w:t>
      </w:r>
      <w:r w:rsidR="00725F55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ОБУЧАВА</w:t>
      </w:r>
      <w:r w:rsidR="00725F55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ЩИ </w:t>
      </w:r>
      <w:r w:rsidR="00161475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СЕ В </w:t>
      </w:r>
      <w:r w:rsidR="00725F55">
        <w:rPr>
          <w:rFonts w:eastAsia="PMingLiU"/>
          <w:b/>
          <w:bCs/>
          <w:color w:val="00B050"/>
          <w:sz w:val="22"/>
          <w:szCs w:val="22"/>
          <w:lang w:eastAsia="zh-TW"/>
        </w:rPr>
        <w:t>11</w:t>
      </w:r>
      <w:r w:rsidR="00725F55"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="00725F55"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</w:p>
    <w:p w14:paraId="5B0F5F6F" w14:textId="77777777" w:rsidR="00725F55" w:rsidRDefault="00725F55" w:rsidP="00725F55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7CD16D7" w14:textId="77777777" w:rsidR="00725F55" w:rsidRPr="00CD1C0B" w:rsidRDefault="00725F55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 xml:space="preserve">ДОГОВОРНАТА РАМКА И </w:t>
      </w:r>
      <w:r w:rsidRPr="00CD1C0B">
        <w:rPr>
          <w:rFonts w:eastAsia="SimSun"/>
          <w:b/>
          <w:color w:val="000000"/>
          <w:lang w:val="en-US" w:eastAsia="ar-SA"/>
        </w:rPr>
        <w:t>РЕСУР</w:t>
      </w:r>
      <w:r w:rsidRPr="00CD1C0B">
        <w:rPr>
          <w:rFonts w:eastAsia="SimSun"/>
          <w:b/>
          <w:color w:val="000000"/>
          <w:lang w:eastAsia="ar-SA"/>
        </w:rPr>
        <w:t>СНОТО ОСИГУРЯВАНЕ</w:t>
      </w:r>
      <w:r w:rsidRPr="00CD1C0B">
        <w:rPr>
          <w:rFonts w:eastAsia="SimSun"/>
          <w:b/>
          <w:color w:val="000000"/>
          <w:lang w:val="en-US" w:eastAsia="ar-SA"/>
        </w:rPr>
        <w:t xml:space="preserve"> НА ДУАЛНОТО ОБУЧЕНИЕ</w:t>
      </w:r>
      <w:r>
        <w:rPr>
          <w:rFonts w:eastAsia="SimSun"/>
          <w:b/>
          <w:color w:val="000000"/>
          <w:lang w:eastAsia="ar-SA"/>
        </w:rPr>
        <w:t xml:space="preserve"> В ПРЕДПРИЯТИЕТО-РАБОТОДАТЕЛ</w:t>
      </w:r>
    </w:p>
    <w:p w14:paraId="0CF54BF8" w14:textId="77777777" w:rsidR="004F54D9" w:rsidRPr="00FA00F9" w:rsidRDefault="004F54D9" w:rsidP="004F54D9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FA00F9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FA00F9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FA00F9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FA00F9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FA00F9">
        <w:rPr>
          <w:rFonts w:eastAsia="PMingLiU"/>
          <w:b/>
          <w:sz w:val="22"/>
          <w:szCs w:val="22"/>
          <w:lang w:eastAsia="zh-TW"/>
        </w:rPr>
        <w:t xml:space="preserve"> на заинтересованите страни в </w:t>
      </w:r>
      <w:proofErr w:type="spellStart"/>
      <w:r w:rsidRPr="00E73670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Pr="00E73670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Pr="00E73670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39702F61" w14:textId="77777777" w:rsidR="004F54D9" w:rsidRPr="00FA00F9" w:rsidRDefault="004F54D9" w:rsidP="004F54D9">
      <w:pPr>
        <w:pStyle w:val="ListParagraph"/>
        <w:spacing w:after="160" w:line="259" w:lineRule="auto"/>
        <w:ind w:hanging="436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FA00F9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4F54D9" w:rsidRPr="00FA00F9" w14:paraId="6F9E6F48" w14:textId="77777777" w:rsidTr="008C05F4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1FD65E41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DEA980F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BD87D59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B4D8996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A4198E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A75432A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56DB7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4F54D9" w:rsidRPr="00FA00F9" w14:paraId="1CA9D397" w14:textId="77777777" w:rsidTr="008C05F4">
        <w:trPr>
          <w:trHeight w:val="624"/>
          <w:tblHeader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B9F3BC8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B9BF235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83C6477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A70D21A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828E710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7602C23A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6FF6C7F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20B2451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A3A01CC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3749738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BFC5222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BF480E9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78300CD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8EAB87F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D422333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15643011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462EEAD3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652562AC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71C423C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215D2CC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2C2012DF" w14:textId="7225E02B" w:rsidR="004F54D9" w:rsidRPr="000A5889" w:rsidRDefault="004F54D9" w:rsidP="00367501">
            <w:pPr>
              <w:pStyle w:val="ListParagraph"/>
              <w:widowControl w:val="0"/>
              <w:numPr>
                <w:ilvl w:val="1"/>
                <w:numId w:val="69"/>
              </w:numPr>
              <w:suppressAutoHyphens/>
              <w:autoSpaceDE w:val="0"/>
              <w:autoSpaceDN w:val="0"/>
              <w:ind w:left="457" w:hanging="57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Трудовият договор е добра форма на правоотношения с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80B646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DD7D4A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C3BE6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F32D359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E2F3A6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FA00F9" w14:paraId="6481FF44" w14:textId="77777777" w:rsidTr="008C05F4">
        <w:trPr>
          <w:trHeight w:val="624"/>
          <w:tblHeader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A2708BE" w14:textId="77777777" w:rsidR="004F54D9" w:rsidRPr="000A5889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Законодателната рамка, регулираща назначаването на ученици по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обучение, е изчерпателна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874668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A4AE0B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5A08E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DD4924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4BD6F3" w14:textId="77777777" w:rsidR="004F54D9" w:rsidRPr="00A56DB7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FA00F9" w14:paraId="6FEDF0C9" w14:textId="77777777" w:rsidTr="008C05F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A2ACF7B" w14:textId="77777777" w:rsidR="004F54D9" w:rsidRPr="000A5889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работодателите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66A496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C4CE7C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2232C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7C0456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BF174E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FA00F9" w14:paraId="7890D315" w14:textId="77777777" w:rsidTr="008C05F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3B4CFA" w14:textId="77777777" w:rsidR="004F54D9" w:rsidRPr="000A5889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училищата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4D355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2C4CC7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A5386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B2FE5E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CD528F3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F54D9" w:rsidRPr="00FA00F9" w14:paraId="56E642B2" w14:textId="77777777" w:rsidTr="008C05F4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FEC08A" w14:textId="77777777" w:rsidR="004F54D9" w:rsidRPr="000A5889" w:rsidRDefault="004F54D9" w:rsidP="008C05F4">
            <w:pPr>
              <w:pStyle w:val="ListParagraph"/>
              <w:widowControl w:val="0"/>
              <w:numPr>
                <w:ilvl w:val="1"/>
                <w:numId w:val="69"/>
              </w:numPr>
              <w:tabs>
                <w:tab w:val="left" w:pos="449"/>
              </w:tabs>
              <w:suppressAutoHyphens/>
              <w:autoSpaceDE w:val="0"/>
              <w:autoSpaceDN w:val="0"/>
              <w:ind w:left="447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Правата и задълженията на учениците в </w:t>
            </w:r>
            <w:proofErr w:type="spellStart"/>
            <w:r w:rsidRPr="000A5889">
              <w:rPr>
                <w:rFonts w:eastAsia="SimSun"/>
                <w:sz w:val="22"/>
                <w:szCs w:val="22"/>
                <w:lang w:eastAsia="ar-SA"/>
              </w:rPr>
              <w:t>дуалната</w:t>
            </w:r>
            <w:proofErr w:type="spellEnd"/>
            <w:r w:rsidRPr="000A5889">
              <w:rPr>
                <w:rFonts w:eastAsia="SimSun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2D6E56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EEAAEA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1FAC67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259347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8FFCE9" w14:textId="77777777" w:rsidR="004F54D9" w:rsidRPr="00FA00F9" w:rsidRDefault="004F54D9" w:rsidP="008C05F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EBC7A62" w14:textId="77777777" w:rsidR="00513A58" w:rsidRDefault="00513A58" w:rsidP="006B1377">
      <w:pPr>
        <w:spacing w:after="160" w:line="259" w:lineRule="auto"/>
        <w:rPr>
          <w:rFonts w:eastAsia="PMingLiU"/>
          <w:b/>
          <w:bCs/>
          <w:color w:val="00B050"/>
          <w:sz w:val="22"/>
          <w:szCs w:val="22"/>
          <w:lang w:eastAsia="zh-TW"/>
        </w:rPr>
      </w:pPr>
    </w:p>
    <w:p w14:paraId="50164D12" w14:textId="3A01BC5F" w:rsidR="00E55AA7" w:rsidRPr="001C5E98" w:rsidRDefault="006B1377" w:rsidP="00513A58">
      <w:pPr>
        <w:spacing w:after="160" w:line="259" w:lineRule="auto"/>
        <w:rPr>
          <w:rFonts w:eastAsia="SimSun"/>
          <w:color w:val="00B0F0"/>
          <w:sz w:val="22"/>
          <w:szCs w:val="22"/>
          <w:lang w:eastAsia="ar-SA"/>
        </w:rPr>
      </w:pP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>ВЪПРОС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ЗА ОБУЧАВА</w:t>
      </w:r>
      <w:r w:rsidR="0024085B">
        <w:rPr>
          <w:rFonts w:eastAsia="PMingLiU"/>
          <w:b/>
          <w:bCs/>
          <w:color w:val="00B050"/>
          <w:sz w:val="22"/>
          <w:szCs w:val="22"/>
          <w:lang w:eastAsia="zh-TW"/>
        </w:rPr>
        <w:t>ЩИ ЗА</w:t>
      </w:r>
      <w:r w:rsidR="00491B3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11</w:t>
      </w:r>
      <w:r w:rsidR="0024085B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И 12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  <w:r w:rsidR="001C5E98">
        <w:rPr>
          <w:rFonts w:eastAsia="SimSun"/>
          <w:color w:val="00B050"/>
          <w:sz w:val="22"/>
          <w:szCs w:val="22"/>
          <w:lang w:eastAsia="ar-SA"/>
        </w:rPr>
        <w:t xml:space="preserve"> </w:t>
      </w:r>
    </w:p>
    <w:p w14:paraId="02977FEA" w14:textId="4D9221E0" w:rsidR="00E55AA7" w:rsidRPr="00161475" w:rsidRDefault="00E55AA7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val="en-US" w:eastAsia="ar-SA"/>
        </w:rPr>
        <w:t>МОТИВАЦИЯТА</w:t>
      </w:r>
      <w:r w:rsidRPr="0013607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>ЗАИНТЕРЕСОВАНИТЕ СТРАНИ</w:t>
      </w:r>
      <w:r>
        <w:rPr>
          <w:rFonts w:eastAsia="SimSun"/>
          <w:b/>
          <w:color w:val="000000"/>
          <w:lang w:val="en-US" w:eastAsia="ar-SA"/>
        </w:rPr>
        <w:t xml:space="preserve"> ЗА </w:t>
      </w:r>
      <w:r>
        <w:rPr>
          <w:rFonts w:eastAsia="SimSun"/>
          <w:b/>
          <w:color w:val="000000"/>
          <w:lang w:eastAsia="ar-SA"/>
        </w:rPr>
        <w:t xml:space="preserve">УЧАСТИЕ </w:t>
      </w:r>
      <w:r>
        <w:rPr>
          <w:rFonts w:eastAsia="SimSun"/>
          <w:b/>
          <w:color w:val="000000"/>
          <w:lang w:val="en-US" w:eastAsia="ar-SA"/>
        </w:rPr>
        <w:t xml:space="preserve">В </w:t>
      </w:r>
      <w:r w:rsidR="00A83E85">
        <w:rPr>
          <w:rFonts w:eastAsia="SimSun"/>
          <w:b/>
          <w:color w:val="000000"/>
          <w:lang w:eastAsia="ar-SA"/>
        </w:rPr>
        <w:t>ОБУЧЕНИЕТО В РЕАЛНА РАБОТНА СРЕДА</w:t>
      </w:r>
      <w:r>
        <w:rPr>
          <w:rFonts w:eastAsia="SimSun"/>
          <w:b/>
          <w:color w:val="000000"/>
          <w:lang w:eastAsia="ar-SA"/>
        </w:rPr>
        <w:t xml:space="preserve"> НА </w:t>
      </w:r>
      <w:r>
        <w:rPr>
          <w:rFonts w:eastAsia="SimSun"/>
          <w:b/>
          <w:color w:val="000000"/>
          <w:lang w:val="en-US" w:eastAsia="ar-SA"/>
        </w:rPr>
        <w:t>ДУАЛНОТО</w:t>
      </w:r>
      <w:r w:rsidRPr="0013607B">
        <w:rPr>
          <w:rFonts w:eastAsia="SimSun"/>
          <w:b/>
          <w:color w:val="000000"/>
          <w:lang w:val="en-US" w:eastAsia="ar-SA"/>
        </w:rPr>
        <w:t xml:space="preserve"> ОБУЧЕНИЕ</w:t>
      </w:r>
    </w:p>
    <w:p w14:paraId="34423041" w14:textId="13B17118" w:rsidR="00E55AA7" w:rsidRPr="00E55AA7" w:rsidRDefault="00E55AA7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 относно мотивацията на заинтересованите страни за участие в 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производствения стаж</w:t>
      </w:r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при </w:t>
      </w:r>
      <w:proofErr w:type="spellStart"/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>дуална</w:t>
      </w:r>
      <w:proofErr w:type="spellEnd"/>
      <w:r w:rsidRPr="00E55AA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форма на обучение? </w:t>
      </w:r>
    </w:p>
    <w:p w14:paraId="6A41EAAD" w14:textId="4B87888F" w:rsidR="00E55AA7" w:rsidRDefault="00E55AA7" w:rsidP="00BE6CF9">
      <w:pPr>
        <w:pStyle w:val="ListParagraph"/>
        <w:spacing w:line="259" w:lineRule="auto"/>
        <w:jc w:val="both"/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</w:pPr>
      <w:r w:rsidRPr="00F9788A">
        <w:rPr>
          <w:rFonts w:eastAsia="PMingLiU"/>
          <w:i/>
          <w:color w:val="808080" w:themeColor="background1" w:themeShade="80"/>
          <w:sz w:val="20"/>
          <w:szCs w:val="20"/>
          <w:lang w:eastAsia="zh-TW"/>
        </w:rPr>
        <w:t>Моля, изберете по един отговор за всяко твърдение.</w:t>
      </w:r>
    </w:p>
    <w:p w14:paraId="62F1DEEE" w14:textId="70DC86F7" w:rsidR="00FF51B1" w:rsidRPr="00FF51B1" w:rsidRDefault="00FF51B1" w:rsidP="00FF51B1">
      <w:pPr>
        <w:suppressAutoHyphens/>
        <w:spacing w:after="120"/>
        <w:ind w:left="284"/>
        <w:rPr>
          <w:rFonts w:eastAsia="SimSun"/>
          <w:bCs/>
          <w:color w:val="00B050"/>
          <w:sz w:val="22"/>
          <w:szCs w:val="22"/>
          <w:lang w:val="en-GB" w:eastAsia="ar-SA"/>
        </w:rPr>
      </w:pP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55AA7" w:rsidRPr="00CD1C0B" w14:paraId="32115B06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7DD4F078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D1A34EF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16DB315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87BE2A8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B2F916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40A815B" w14:textId="77777777" w:rsidR="00E55AA7" w:rsidRPr="00735B94" w:rsidRDefault="00E55AA7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CD1C0B" w14:paraId="70986336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AB267B1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71F85D8" w14:textId="77777777" w:rsidR="00367501" w:rsidRPr="00367501" w:rsidRDefault="00367501" w:rsidP="00367501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EDDBC49" w14:textId="5940D45B" w:rsidR="001C5E98" w:rsidRPr="00187DFB" w:rsidRDefault="001C5E98" w:rsidP="00367501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Набирането на ученици за работа чрез </w:t>
            </w:r>
            <w:r w:rsidR="00A83E8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е рентабилно за нас като работодател</w:t>
            </w:r>
            <w:r w:rsidR="003D28C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3D28CB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D24D1" w14:textId="54C217E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CA6022" w14:textId="351B17E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D6DC15" w14:textId="6B7030A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C5E27A" w14:textId="4A08A5E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8E3BC9" w14:textId="48D08F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AB1B54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22FC9D" w14:textId="70BCDB16" w:rsidR="001C5E98" w:rsidRPr="00187DFB" w:rsidRDefault="00A83E85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допринася за преодоляване на недостига на работна ръка</w:t>
            </w:r>
            <w:r w:rsidR="003D28CB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3D28CB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1DF63" w14:textId="042822A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23B654" w14:textId="12C723D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16746E" w14:textId="7CB68C2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7D7779" w14:textId="022C867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55D6327" w14:textId="012F87A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1CD0FF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84EE44" w14:textId="209B4502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Осигуряването на </w:t>
            </w:r>
            <w:r w:rsidR="00A83E85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обучението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е по-скоро в отговор на инициатива на училищата и няма изразена добавена стойност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B56F62" w14:textId="177303C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EE3C9" w14:textId="3263F2E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F5600C" w14:textId="3F6A4EE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7297E1" w14:textId="6C62E9A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3985C1" w14:textId="29AAD32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4DFC5B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2EB0C56" w14:textId="533CA82D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Осигуряването на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подобрява репутацията на работодателя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453E9F" w14:textId="197297F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802B83" w14:textId="5C3DC08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D11FA96" w14:textId="4810631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C71699" w14:textId="37B67E5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BAC335" w14:textId="6F18A0C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075F277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7B116EF" w14:textId="539A437C" w:rsidR="001C5E98" w:rsidRPr="00187DFB" w:rsidRDefault="00E42927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спомага за набирането на бъдещи служители на предприятието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C9A8AA" w14:textId="1EDD94D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58536F" w14:textId="35A4CBB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57C5B" w14:textId="0E27CE6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0056EB" w14:textId="2825EB4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113677D" w14:textId="51BF126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8B6F2A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E380B7" w14:textId="234470AB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Като работодател сме мотивирани за осигуряване на обучение в реална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работна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среда</w:t>
            </w:r>
            <w:r w:rsidR="00111E4D" w:rsidRPr="003D28CB">
              <w:rPr>
                <w:rFonts w:eastAsia="SimSun"/>
                <w:color w:val="FF0000"/>
                <w:sz w:val="22"/>
                <w:szCs w:val="22"/>
                <w:highlight w:val="yellow"/>
                <w:lang w:val="en-GB" w:eastAsia="ar-SA"/>
              </w:rPr>
              <w:t>= 11.</w:t>
            </w:r>
            <w:r w:rsidR="00111E4D">
              <w:rPr>
                <w:rFonts w:eastAsia="SimSun"/>
                <w:color w:val="FF0000"/>
                <w:sz w:val="22"/>
                <w:szCs w:val="22"/>
                <w:lang w:val="en-GB" w:eastAsia="ar-SA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CDE33F" w14:textId="2A31C19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3978A" w14:textId="51DBFB2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29770D" w14:textId="7F3F877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C9198B" w14:textId="433DFC0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E5D205" w14:textId="3BFACA8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170CAE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875BD7" w14:textId="57A19C45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Учителите в професионалните гимназии и училищата с паралелки за професионална подготовка са мотивирани да подготвят учениците за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DB0DEA" w14:textId="1F37533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B1966F" w14:textId="287F253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E504A7" w14:textId="30C475F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05CD2" w14:textId="7BEE78A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25E28B" w14:textId="06972BB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5BBD516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F241883" w14:textId="1CF5EFD3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</w:t>
            </w:r>
            <w:proofErr w:type="spellStart"/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proofErr w:type="spellEnd"/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 са мотивирани за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обучение в реална работна среда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при нас като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CD66AF" w14:textId="7074899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E8FC40" w14:textId="41CFEAC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21F153" w14:textId="606DDA3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33E155" w14:textId="715A0DC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B584E2D" w14:textId="26CE9CC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F5B1DF9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EA8470" w14:textId="3D996188" w:rsidR="001C5E98" w:rsidRPr="00187DF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</w:t>
            </w:r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предимствата на </w:t>
            </w:r>
            <w:proofErr w:type="spellStart"/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187DF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 и мотивират децата си за включване в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76F31" w14:textId="5F6134E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A16E9D" w14:textId="2F37DEC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1D3F45" w14:textId="0D6B70F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1129CA" w14:textId="6DD944F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7CD744" w14:textId="4337890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0B7307B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99C43C" w14:textId="727CF94D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МОН подкрепя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09DF21" w14:textId="4490AE8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1CAB4" w14:textId="7D845AD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8A53CE" w14:textId="599DD63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BDB558" w14:textId="17304D1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6E2AA96" w14:textId="330ADD1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4B7FB8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ECBBF6B" w14:textId="180D39D1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7B3275" w14:textId="42CFFAB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4B6A06" w14:textId="3FD13B8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2F58E0" w14:textId="58E4B09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1440C" w14:textId="5857337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14C3C73" w14:textId="245E7FA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B340338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139DAEF" w14:textId="457790FF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91020D" w14:textId="5853E33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8970B" w14:textId="25407BA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977788" w14:textId="35D4011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D18408" w14:textId="2139D5C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EC308C3" w14:textId="42C9E1C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C9F311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6C6837" w14:textId="508BB4E2" w:rsidR="001C5E98" w:rsidRPr="00C22C12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подкрепят </w:t>
            </w:r>
            <w:r w:rsidR="00E42927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E6DCE6" w14:textId="55E807A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53202" w14:textId="417B7D5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C3105" w14:textId="3985733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0172CA" w14:textId="4FA1C65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9DB7C1" w14:textId="0C41FA4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18F5DE11" w14:textId="77777777" w:rsidR="006B1377" w:rsidRDefault="006B1377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60C20C4B" w14:textId="64C9D604" w:rsidR="00F76AF5" w:rsidRPr="00725F55" w:rsidRDefault="00187DFB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 w:rsidRPr="00CD1C0B">
        <w:rPr>
          <w:rFonts w:eastAsia="SimSun"/>
          <w:b/>
          <w:color w:val="000000"/>
          <w:lang w:val="en-US" w:eastAsia="ar-SA"/>
        </w:rPr>
        <w:t xml:space="preserve"> НА </w:t>
      </w:r>
      <w:r>
        <w:rPr>
          <w:rFonts w:eastAsia="SimSun"/>
          <w:b/>
          <w:color w:val="000000"/>
          <w:lang w:eastAsia="ar-SA"/>
        </w:rPr>
        <w:t xml:space="preserve">ДОГОВОРНАТА РАМКА И </w:t>
      </w:r>
      <w:r w:rsidRPr="00CD1C0B">
        <w:rPr>
          <w:rFonts w:eastAsia="SimSun"/>
          <w:b/>
          <w:color w:val="000000"/>
          <w:lang w:val="en-US" w:eastAsia="ar-SA"/>
        </w:rPr>
        <w:t>РЕСУР</w:t>
      </w:r>
      <w:r w:rsidRPr="00CD1C0B">
        <w:rPr>
          <w:rFonts w:eastAsia="SimSun"/>
          <w:b/>
          <w:color w:val="000000"/>
          <w:lang w:eastAsia="ar-SA"/>
        </w:rPr>
        <w:t>СНОТО ОСИГУРЯВАНЕ</w:t>
      </w:r>
      <w:r w:rsidRPr="00CD1C0B">
        <w:rPr>
          <w:rFonts w:eastAsia="SimSun"/>
          <w:b/>
          <w:color w:val="000000"/>
          <w:lang w:val="en-US" w:eastAsia="ar-SA"/>
        </w:rPr>
        <w:t xml:space="preserve"> НА ДУАЛНОТО ОБУЧЕНИЕ</w:t>
      </w:r>
      <w:r>
        <w:rPr>
          <w:rFonts w:eastAsia="SimSun"/>
          <w:b/>
          <w:color w:val="000000"/>
          <w:lang w:eastAsia="ar-SA"/>
        </w:rPr>
        <w:t xml:space="preserve"> В ПРЕДПРИЯТИЕТО-РАБОТОДАТЕЛ</w:t>
      </w:r>
    </w:p>
    <w:p w14:paraId="0F5E7590" w14:textId="30555942" w:rsidR="00F76AF5" w:rsidRPr="003D28CB" w:rsidRDefault="00F76AF5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bCs/>
          <w:sz w:val="22"/>
          <w:szCs w:val="22"/>
          <w:lang w:eastAsia="ar-SA"/>
        </w:rPr>
        <w:t>Какви</w:t>
      </w:r>
      <w:r w:rsidRPr="00F76AF5">
        <w:rPr>
          <w:rFonts w:eastAsia="SimSun"/>
          <w:b/>
          <w:sz w:val="22"/>
          <w:szCs w:val="22"/>
          <w:lang w:eastAsia="ar-SA"/>
        </w:rPr>
        <w:t xml:space="preserve"> </w:t>
      </w:r>
      <w:r w:rsidRPr="00F76AF5">
        <w:rPr>
          <w:rFonts w:eastAsia="SimSun"/>
          <w:b/>
          <w:sz w:val="22"/>
          <w:szCs w:val="22"/>
          <w:u w:val="single"/>
          <w:lang w:eastAsia="ar-SA"/>
        </w:rPr>
        <w:t>очаквания</w:t>
      </w:r>
      <w:r w:rsidRPr="00F76AF5">
        <w:rPr>
          <w:rFonts w:eastAsia="SimSun"/>
          <w:b/>
          <w:sz w:val="22"/>
          <w:szCs w:val="22"/>
          <w:lang w:eastAsia="ar-SA"/>
        </w:rPr>
        <w:t xml:space="preserve"> имате като работодател от осъществяването на</w:t>
      </w:r>
      <w:r w:rsidRPr="00F76AF5">
        <w:rPr>
          <w:sz w:val="22"/>
          <w:szCs w:val="22"/>
        </w:rPr>
        <w:t xml:space="preserve"> </w:t>
      </w:r>
      <w:r w:rsidR="00E42927" w:rsidRPr="00E42927">
        <w:rPr>
          <w:rFonts w:eastAsia="SimSun"/>
          <w:b/>
          <w:bCs/>
          <w:color w:val="000000"/>
          <w:sz w:val="22"/>
          <w:szCs w:val="22"/>
          <w:lang w:eastAsia="ar-SA"/>
        </w:rPr>
        <w:t>обучение в реална работна среда</w:t>
      </w:r>
      <w:r w:rsidRPr="00F76AF5">
        <w:rPr>
          <w:rFonts w:eastAsia="SimSun"/>
          <w:b/>
          <w:sz w:val="22"/>
          <w:szCs w:val="22"/>
          <w:lang w:eastAsia="ar-SA"/>
        </w:rPr>
        <w:t xml:space="preserve"> при</w:t>
      </w:r>
      <w:r w:rsidR="00725F55">
        <w:rPr>
          <w:rFonts w:eastAsia="SimSun"/>
          <w:b/>
          <w:sz w:val="22"/>
          <w:szCs w:val="22"/>
          <w:lang w:eastAsia="ar-SA"/>
        </w:rPr>
        <w:t xml:space="preserve"> </w:t>
      </w:r>
      <w:proofErr w:type="spellStart"/>
      <w:r w:rsidR="00725F55">
        <w:rPr>
          <w:rFonts w:eastAsia="SimSun"/>
          <w:b/>
          <w:sz w:val="22"/>
          <w:szCs w:val="22"/>
          <w:lang w:eastAsia="ar-SA"/>
        </w:rPr>
        <w:t>дуалното</w:t>
      </w:r>
      <w:proofErr w:type="spellEnd"/>
      <w:r w:rsidR="00725F55">
        <w:rPr>
          <w:rFonts w:eastAsia="SimSun"/>
          <w:b/>
          <w:sz w:val="22"/>
          <w:szCs w:val="22"/>
          <w:lang w:eastAsia="ar-SA"/>
        </w:rPr>
        <w:t xml:space="preserve"> обучение </w:t>
      </w:r>
      <w:r w:rsidRPr="00F76AF5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</w:p>
    <w:p w14:paraId="64A305EA" w14:textId="3ECBDB90" w:rsidR="003D28CB" w:rsidRPr="003D28CB" w:rsidRDefault="003D28CB" w:rsidP="003D28CB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</w:t>
      </w:r>
      <w:r w:rsidR="00153DB3">
        <w:rPr>
          <w:rFonts w:eastAsia="SimSun"/>
          <w:bCs/>
          <w:i/>
          <w:iCs/>
          <w:sz w:val="22"/>
          <w:szCs w:val="22"/>
          <w:lang w:eastAsia="ar-SA"/>
        </w:rPr>
        <w:t>11</w:t>
      </w: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 и 1</w:t>
      </w:r>
      <w:r w:rsidR="00153DB3">
        <w:rPr>
          <w:rFonts w:eastAsia="SimSun"/>
          <w:bCs/>
          <w:i/>
          <w:iCs/>
          <w:sz w:val="22"/>
          <w:szCs w:val="22"/>
          <w:lang w:eastAsia="ar-SA"/>
        </w:rPr>
        <w:t>2</w:t>
      </w: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 клас, ако сте имали </w:t>
      </w:r>
      <w:r w:rsidR="00153DB3">
        <w:rPr>
          <w:rFonts w:eastAsia="SimSun"/>
          <w:bCs/>
          <w:i/>
          <w:iCs/>
          <w:sz w:val="22"/>
          <w:szCs w:val="22"/>
          <w:lang w:eastAsia="ar-SA"/>
        </w:rPr>
        <w:t xml:space="preserve">ученици на </w:t>
      </w:r>
      <w:r w:rsidRPr="003D28CB">
        <w:rPr>
          <w:rFonts w:eastAsia="SimSun"/>
          <w:bCs/>
          <w:i/>
          <w:iCs/>
          <w:sz w:val="22"/>
          <w:szCs w:val="22"/>
          <w:lang w:eastAsia="ar-SA"/>
        </w:rPr>
        <w:t xml:space="preserve">стаж от тях през </w:t>
      </w:r>
      <w:r w:rsidRPr="003D28CB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3D28CB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5D26BEEB" w14:textId="29A6A414" w:rsidR="003D28CB" w:rsidRPr="003D28CB" w:rsidRDefault="003D28CB" w:rsidP="003D28CB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 w:rsidRPr="003D28CB">
        <w:rPr>
          <w:rFonts w:eastAsia="SimSun"/>
          <w:sz w:val="22"/>
          <w:szCs w:val="22"/>
          <w:lang w:eastAsia="ar-SA"/>
        </w:rPr>
        <w:t xml:space="preserve">Очаквания към ученици от </w:t>
      </w:r>
      <w:r>
        <w:rPr>
          <w:rFonts w:eastAsia="SimSun"/>
          <w:sz w:val="22"/>
          <w:szCs w:val="22"/>
          <w:lang w:eastAsia="ar-SA"/>
        </w:rPr>
        <w:t>11</w:t>
      </w:r>
      <w:r w:rsidRPr="003D28CB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…………………………………………………….…………………</w:t>
      </w:r>
    </w:p>
    <w:p w14:paraId="182F1194" w14:textId="7275938E" w:rsidR="00F76AF5" w:rsidRDefault="003D28CB" w:rsidP="003D28CB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 w:rsidRPr="003D28CB">
        <w:rPr>
          <w:rFonts w:eastAsia="SimSun"/>
          <w:sz w:val="22"/>
          <w:szCs w:val="22"/>
          <w:lang w:eastAsia="ar-SA"/>
        </w:rPr>
        <w:t>Очаквания към ученици от 1</w:t>
      </w:r>
      <w:r>
        <w:rPr>
          <w:rFonts w:eastAsia="SimSun"/>
          <w:sz w:val="22"/>
          <w:szCs w:val="22"/>
          <w:lang w:eastAsia="ar-SA"/>
        </w:rPr>
        <w:t>2</w:t>
      </w:r>
      <w:r w:rsidRPr="003D28CB">
        <w:rPr>
          <w:rFonts w:eastAsia="SimSun"/>
          <w:sz w:val="22"/>
          <w:szCs w:val="22"/>
          <w:lang w:eastAsia="ar-SA"/>
        </w:rPr>
        <w:t xml:space="preserve"> клас: ……………………………………………………………...</w:t>
      </w:r>
      <w:r w:rsidR="00153DB3">
        <w:rPr>
          <w:rFonts w:eastAsia="SimSun"/>
          <w:sz w:val="22"/>
          <w:szCs w:val="22"/>
          <w:lang w:eastAsia="ar-SA"/>
        </w:rPr>
        <w:t>..</w:t>
      </w:r>
      <w:r w:rsidRPr="003D28CB">
        <w:rPr>
          <w:rFonts w:eastAsia="SimSun"/>
          <w:sz w:val="22"/>
          <w:szCs w:val="22"/>
          <w:lang w:eastAsia="ar-SA"/>
        </w:rPr>
        <w:t>………</w:t>
      </w:r>
    </w:p>
    <w:p w14:paraId="48B515E6" w14:textId="77777777" w:rsidR="003D28CB" w:rsidRPr="003D28CB" w:rsidRDefault="003D28CB" w:rsidP="003D28CB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</w:p>
    <w:p w14:paraId="2CA16F10" w14:textId="7C4F0D49" w:rsidR="00AE2766" w:rsidRPr="00AE2766" w:rsidRDefault="00AE2766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E2766">
        <w:rPr>
          <w:rFonts w:eastAsia="SimSun"/>
          <w:b/>
          <w:bCs/>
          <w:sz w:val="22"/>
          <w:szCs w:val="22"/>
          <w:lang w:eastAsia="ar-SA"/>
        </w:rPr>
        <w:t>В каква</w:t>
      </w:r>
      <w:r w:rsidRPr="00AE276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AE2766">
        <w:rPr>
          <w:rFonts w:eastAsia="SimSun"/>
          <w:b/>
          <w:bCs/>
          <w:sz w:val="22"/>
          <w:szCs w:val="22"/>
          <w:lang w:eastAsia="ar-SA"/>
        </w:rPr>
        <w:t xml:space="preserve">степен </w:t>
      </w:r>
      <w:proofErr w:type="spellStart"/>
      <w:r w:rsidRPr="00AE2766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AE2766">
        <w:rPr>
          <w:rFonts w:eastAsia="SimSun"/>
          <w:b/>
          <w:bCs/>
          <w:sz w:val="22"/>
          <w:szCs w:val="22"/>
          <w:lang w:eastAsia="ar-SA"/>
        </w:rPr>
        <w:t xml:space="preserve"> обучение във Вашата фирма/ предприятие е </w:t>
      </w:r>
      <w:r w:rsidRPr="00AE2766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ресурсно </w:t>
      </w:r>
      <w:r w:rsidRPr="00AE2766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осигурено</w:t>
      </w:r>
      <w:r w:rsidRPr="00AE2766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провеждане на практическо обучение в реална работна среда по професията/професиите, по които обучавате?</w:t>
      </w:r>
      <w:r w:rsidR="00E9284A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E9284A">
        <w:rPr>
          <w:rFonts w:eastAsia="SimSun"/>
          <w:b/>
          <w:bCs/>
          <w:color w:val="000000"/>
          <w:sz w:val="22"/>
          <w:szCs w:val="22"/>
          <w:lang w:val="en-GB" w:eastAsia="ar-SA"/>
        </w:rPr>
        <w:t xml:space="preserve">= </w:t>
      </w:r>
      <w:r w:rsidR="00E9284A" w:rsidRPr="00E9284A">
        <w:rPr>
          <w:rFonts w:eastAsia="SimSun"/>
          <w:b/>
          <w:bCs/>
          <w:color w:val="00B0F0"/>
          <w:sz w:val="22"/>
          <w:szCs w:val="22"/>
          <w:lang w:eastAsia="ar-SA"/>
        </w:rPr>
        <w:t>въпрос 15</w:t>
      </w:r>
    </w:p>
    <w:p w14:paraId="482E8A42" w14:textId="68CBEB1C" w:rsidR="00AE2766" w:rsidRPr="00FE0C34" w:rsidRDefault="00AE2766" w:rsidP="00AE2766">
      <w:pPr>
        <w:suppressAutoHyphens/>
        <w:spacing w:after="120"/>
        <w:ind w:firstLine="720"/>
        <w:rPr>
          <w:rFonts w:eastAsia="SimSun"/>
          <w:i/>
          <w:color w:val="595959"/>
          <w:sz w:val="20"/>
          <w:szCs w:val="20"/>
          <w:lang w:eastAsia="ar-SA"/>
        </w:rPr>
      </w:pPr>
      <w:r w:rsidRPr="00FE0C34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</w:t>
      </w:r>
      <w:r w:rsidR="009E3F79">
        <w:rPr>
          <w:rFonts w:eastAsia="SimSun"/>
          <w:i/>
          <w:color w:val="595959"/>
          <w:sz w:val="20"/>
          <w:szCs w:val="20"/>
          <w:lang w:eastAsia="ar-SA"/>
        </w:rPr>
        <w:t xml:space="preserve"> отговор на всеки 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AE2766" w:rsidRPr="00FE0C34" w14:paraId="60A816B7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C7AF0D3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5375A93D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3EA7A26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55D00B6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BF11817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B35F940" w14:textId="77777777" w:rsidR="00AE2766" w:rsidRPr="00FE0C34" w:rsidRDefault="00AE2766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FE0C34"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  <w:t>Напълно неосигурено</w:t>
            </w:r>
          </w:p>
        </w:tc>
      </w:tr>
      <w:tr w:rsidR="001C5E98" w:rsidRPr="00AE2766" w14:paraId="1CF4898A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DCB21A8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C038268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B7C5E19" w14:textId="24D7206C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необходимите инструменти и технологично оборудване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32A2F9" w14:textId="5B44F83F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A305A4" w14:textId="7FF460C6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1C66F4" w14:textId="5D318E9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67A93" w14:textId="5138A1C1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CB954BB" w14:textId="04A253F7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0CF956C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C4D337E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материална база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BD6A19" w14:textId="627BDEF4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9C2EB4" w14:textId="452527A2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87F44" w14:textId="3D6E4865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F71F4F" w14:textId="4ADC1CA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78D7BD" w14:textId="794474A7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67F716F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48330CA" w14:textId="0DB2D51B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човешки ресурси за организация и координация на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практическото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F39212" w14:textId="523C3522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378A76" w14:textId="6ACF4CF7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C7CD78" w14:textId="2DC883FC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22776B" w14:textId="007C35E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44C2368" w14:textId="382C090D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24D53C86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38AE77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необходимите наставници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89CF90" w14:textId="0C640B6C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ECBA55" w14:textId="7516E90D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B4FB64" w14:textId="0AF7881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1CDAC3" w14:textId="552DAC0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B011D7D" w14:textId="542E8806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76DF5DF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7F9AC0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>С обучение и подготовка на наставници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6088D2" w14:textId="1825407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6DCEA9" w14:textId="68262F5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9DF24D" w14:textId="1BF28229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6543B3" w14:textId="41780DCD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7E2E7B2" w14:textId="35B6401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3FD7195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223F549" w14:textId="71F997F2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учебни планове и програма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85F2C5" w14:textId="2BC4E123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BF5624" w14:textId="3AFDB316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589678" w14:textId="31CC35C0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9148F2" w14:textId="0236C9A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5A82D1B" w14:textId="0AE33A1B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AE2766" w14:paraId="676F276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9F3B862" w14:textId="77777777" w:rsidR="001C5E98" w:rsidRPr="00AE2766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E276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 финансови средства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54DA9" w14:textId="4A38CBE4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B11FDD" w14:textId="7FF2CF7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04877" w14:textId="210F185A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8B546" w14:textId="5B25E6AC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09F398A" w14:textId="580F343E" w:rsidR="001C5E98" w:rsidRPr="00AE2766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0C15C420" w14:textId="77777777" w:rsidR="00AE2766" w:rsidRDefault="00AE2766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61AFD54" w14:textId="1CCDAD1E" w:rsidR="008D5E46" w:rsidRPr="00153DB3" w:rsidRDefault="008D5E46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B37221">
        <w:rPr>
          <w:rFonts w:eastAsia="SimSun"/>
          <w:b/>
          <w:bCs/>
          <w:color w:val="000000"/>
          <w:sz w:val="22"/>
          <w:szCs w:val="22"/>
          <w:lang w:eastAsia="ar-SA"/>
        </w:rPr>
        <w:t>Какви</w:t>
      </w:r>
      <w:r w:rsidRPr="008D5E46">
        <w:rPr>
          <w:rFonts w:eastAsia="SimSun"/>
          <w:b/>
          <w:sz w:val="22"/>
          <w:szCs w:val="22"/>
          <w:lang w:eastAsia="ar-SA"/>
        </w:rPr>
        <w:t xml:space="preserve"> </w:t>
      </w:r>
      <w:r w:rsidRPr="008D5E46">
        <w:rPr>
          <w:rFonts w:eastAsia="SimSun"/>
          <w:b/>
          <w:sz w:val="22"/>
          <w:szCs w:val="22"/>
          <w:u w:val="single"/>
          <w:lang w:eastAsia="ar-SA"/>
        </w:rPr>
        <w:t>трудности</w:t>
      </w:r>
      <w:r w:rsidRPr="008D5E46">
        <w:rPr>
          <w:rFonts w:eastAsia="SimSun"/>
          <w:b/>
          <w:sz w:val="22"/>
          <w:szCs w:val="22"/>
          <w:lang w:eastAsia="ar-SA"/>
        </w:rPr>
        <w:t xml:space="preserve"> срещате при ресурсното осигуряване на</w:t>
      </w:r>
      <w:r w:rsidRPr="008D5E46">
        <w:rPr>
          <w:sz w:val="22"/>
          <w:szCs w:val="22"/>
        </w:rPr>
        <w:t xml:space="preserve"> </w:t>
      </w:r>
      <w:r w:rsidRPr="008D5E46">
        <w:rPr>
          <w:rFonts w:eastAsia="SimSun"/>
          <w:b/>
          <w:sz w:val="22"/>
          <w:szCs w:val="22"/>
          <w:lang w:eastAsia="ar-SA"/>
        </w:rPr>
        <w:t>практическото обучение в реална работна среда по професията/професиите, по които обучавате във Вашата фирма/ предприятие?</w:t>
      </w:r>
    </w:p>
    <w:p w14:paraId="067AD95F" w14:textId="77777777" w:rsidR="00153DB3" w:rsidRPr="00153DB3" w:rsidRDefault="00153DB3" w:rsidP="00153DB3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153DB3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11 и 12 клас, ако сте имали ученици на стаж от тях през </w:t>
      </w:r>
      <w:r w:rsidRPr="00153DB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53DB3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31F1BE2C" w14:textId="47599CE7" w:rsidR="00153DB3" w:rsidRPr="00153DB3" w:rsidRDefault="00135D7C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53DB3" w:rsidRPr="00153DB3">
        <w:rPr>
          <w:rFonts w:eastAsia="SimSun"/>
          <w:sz w:val="22"/>
          <w:szCs w:val="22"/>
          <w:lang w:eastAsia="ar-SA"/>
        </w:rPr>
        <w:t xml:space="preserve"> ученици от 11 клас: …………………………………………………….…………………</w:t>
      </w:r>
    </w:p>
    <w:p w14:paraId="22195B5A" w14:textId="49F60C36" w:rsidR="00153DB3" w:rsidRPr="00153DB3" w:rsidRDefault="00135D7C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На</w:t>
      </w:r>
      <w:r w:rsidR="00153DB3" w:rsidRPr="00153DB3">
        <w:rPr>
          <w:rFonts w:eastAsia="SimSun"/>
          <w:sz w:val="22"/>
          <w:szCs w:val="22"/>
          <w:lang w:eastAsia="ar-SA"/>
        </w:rPr>
        <w:t xml:space="preserve"> ученици от 12 клас: …………………………………………………………….....………</w:t>
      </w:r>
    </w:p>
    <w:p w14:paraId="19770801" w14:textId="77777777" w:rsidR="00153DB3" w:rsidRPr="008D5E46" w:rsidRDefault="00153DB3" w:rsidP="00153DB3">
      <w:pPr>
        <w:pStyle w:val="ListParagraph"/>
        <w:widowControl w:val="0"/>
        <w:autoSpaceDE w:val="0"/>
        <w:autoSpaceDN w:val="0"/>
        <w:ind w:left="284"/>
        <w:rPr>
          <w:rFonts w:eastAsia="PMingLiU"/>
          <w:b/>
          <w:sz w:val="22"/>
          <w:szCs w:val="22"/>
          <w:lang w:eastAsia="zh-TW"/>
        </w:rPr>
      </w:pPr>
    </w:p>
    <w:p w14:paraId="39EC1033" w14:textId="07AFA749" w:rsidR="000752E8" w:rsidRPr="00322D88" w:rsidRDefault="000752E8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sz w:val="22"/>
          <w:szCs w:val="22"/>
          <w:lang w:eastAsia="ar-SA"/>
        </w:rPr>
      </w:pPr>
      <w:r w:rsidRPr="00322D88">
        <w:rPr>
          <w:rFonts w:eastAsia="SimSun"/>
          <w:b/>
          <w:sz w:val="22"/>
          <w:szCs w:val="22"/>
          <w:lang w:eastAsia="ar-SA"/>
        </w:rPr>
        <w:t xml:space="preserve">В </w:t>
      </w:r>
      <w:r w:rsidRPr="00B37221">
        <w:rPr>
          <w:rFonts w:eastAsia="SimSun"/>
          <w:b/>
          <w:bCs/>
          <w:color w:val="000000"/>
          <w:sz w:val="22"/>
          <w:szCs w:val="22"/>
          <w:lang w:eastAsia="ar-SA"/>
        </w:rPr>
        <w:t>каква</w:t>
      </w:r>
      <w:r w:rsidRPr="00322D88">
        <w:rPr>
          <w:rFonts w:eastAsia="SimSun"/>
          <w:b/>
          <w:sz w:val="22"/>
          <w:szCs w:val="22"/>
          <w:lang w:eastAsia="ar-SA"/>
        </w:rPr>
        <w:t xml:space="preserve"> степен сте съгласен/</w:t>
      </w:r>
      <w:proofErr w:type="spellStart"/>
      <w:r w:rsidRPr="00322D88">
        <w:rPr>
          <w:rFonts w:eastAsia="SimSun"/>
          <w:b/>
          <w:sz w:val="22"/>
          <w:szCs w:val="22"/>
          <w:lang w:eastAsia="ar-SA"/>
        </w:rPr>
        <w:t>сна</w:t>
      </w:r>
      <w:proofErr w:type="spellEnd"/>
      <w:r w:rsidRPr="00322D88">
        <w:rPr>
          <w:rFonts w:eastAsia="SimSun"/>
          <w:b/>
          <w:sz w:val="22"/>
          <w:szCs w:val="22"/>
          <w:lang w:eastAsia="ar-SA"/>
        </w:rPr>
        <w:t>, със следните твърдения относно</w:t>
      </w:r>
      <w:r w:rsidRPr="00322D88">
        <w:rPr>
          <w:sz w:val="22"/>
          <w:szCs w:val="22"/>
        </w:rPr>
        <w:t xml:space="preserve"> </w:t>
      </w:r>
      <w:r w:rsidRPr="00322D88">
        <w:rPr>
          <w:rFonts w:eastAsia="SimSun"/>
          <w:b/>
          <w:sz w:val="22"/>
          <w:szCs w:val="22"/>
          <w:lang w:eastAsia="ar-SA"/>
        </w:rPr>
        <w:t xml:space="preserve">практическото обучение </w:t>
      </w:r>
      <w:r w:rsidR="00725F55">
        <w:rPr>
          <w:rFonts w:eastAsia="SimSun"/>
          <w:b/>
          <w:sz w:val="22"/>
          <w:szCs w:val="22"/>
          <w:lang w:eastAsia="ar-SA"/>
        </w:rPr>
        <w:t xml:space="preserve">в реална работна среда </w:t>
      </w:r>
      <w:r w:rsidRPr="00322D88">
        <w:rPr>
          <w:rFonts w:eastAsia="SimSun"/>
          <w:b/>
          <w:sz w:val="22"/>
          <w:szCs w:val="22"/>
          <w:lang w:eastAsia="ar-SA"/>
        </w:rPr>
        <w:t>във Вашата фирма/ предприятие?</w:t>
      </w:r>
    </w:p>
    <w:p w14:paraId="30363D6F" w14:textId="18CC6A8C" w:rsidR="000752E8" w:rsidRDefault="000752E8" w:rsidP="00BE6CF9">
      <w:pPr>
        <w:pStyle w:val="ListParagraph"/>
        <w:suppressAutoHyphens/>
        <w:spacing w:after="120"/>
        <w:ind w:left="284"/>
        <w:rPr>
          <w:rFonts w:eastAsia="SimSun"/>
          <w:i/>
          <w:color w:val="595959"/>
          <w:sz w:val="20"/>
          <w:szCs w:val="20"/>
          <w:lang w:eastAsia="ar-SA"/>
        </w:rPr>
      </w:pPr>
      <w:r w:rsidRPr="00DC255B"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всяко твърдение</w:t>
      </w:r>
      <w:r w:rsidR="00A9703C">
        <w:rPr>
          <w:rFonts w:eastAsia="SimSun"/>
          <w:i/>
          <w:color w:val="595959"/>
          <w:sz w:val="20"/>
          <w:szCs w:val="20"/>
          <w:lang w:eastAsia="ar-SA"/>
        </w:rPr>
        <w:t xml:space="preserve"> </w:t>
      </w:r>
      <w:r w:rsidR="00A9703C" w:rsidRPr="00E53D9A">
        <w:rPr>
          <w:rFonts w:eastAsia="SimSun"/>
          <w:i/>
          <w:sz w:val="22"/>
          <w:szCs w:val="22"/>
          <w:lang w:eastAsia="ar-SA"/>
        </w:rPr>
        <w:t>за всеки клас,</w:t>
      </w:r>
      <w:r w:rsidR="00A9703C">
        <w:rPr>
          <w:rFonts w:eastAsia="SimSun"/>
          <w:i/>
          <w:sz w:val="22"/>
          <w:szCs w:val="22"/>
          <w:lang w:eastAsia="ar-SA"/>
        </w:rPr>
        <w:t xml:space="preserve"> от</w:t>
      </w:r>
      <w:r w:rsidR="00A9703C" w:rsidRPr="00E53D9A">
        <w:rPr>
          <w:rFonts w:eastAsia="SimSun"/>
          <w:i/>
          <w:sz w:val="22"/>
          <w:szCs w:val="22"/>
          <w:lang w:eastAsia="ar-SA"/>
        </w:rPr>
        <w:t xml:space="preserve"> </w:t>
      </w:r>
      <w:r w:rsidR="00A9703C">
        <w:rPr>
          <w:rFonts w:eastAsia="SimSun"/>
          <w:bCs/>
          <w:i/>
          <w:iCs/>
          <w:sz w:val="22"/>
          <w:szCs w:val="22"/>
          <w:lang w:eastAsia="ar-SA"/>
        </w:rPr>
        <w:t>които сте имали ученици на практическо стажуване п</w:t>
      </w:r>
      <w:r w:rsidR="00A9703C" w:rsidRPr="00E53D9A">
        <w:rPr>
          <w:rFonts w:eastAsia="SimSun"/>
          <w:bCs/>
          <w:i/>
          <w:iCs/>
          <w:sz w:val="22"/>
          <w:szCs w:val="22"/>
          <w:lang w:eastAsia="ar-SA"/>
        </w:rPr>
        <w:t xml:space="preserve">рез </w:t>
      </w:r>
      <w:r w:rsidR="00A9703C" w:rsidRPr="00E53D9A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</w:t>
      </w:r>
      <w:r w:rsidR="00A9703C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а година</w:t>
      </w:r>
    </w:p>
    <w:p w14:paraId="6F415D1B" w14:textId="584F4E5D" w:rsidR="00FF42DE" w:rsidRPr="00FF42DE" w:rsidRDefault="00BE6CF9" w:rsidP="00BE6CF9">
      <w:pPr>
        <w:pStyle w:val="ListParagraph"/>
        <w:suppressAutoHyphens/>
        <w:spacing w:after="120"/>
        <w:ind w:left="284"/>
        <w:rPr>
          <w:rFonts w:eastAsia="SimSun"/>
          <w:iCs/>
          <w:color w:val="00B0F0"/>
          <w:sz w:val="20"/>
          <w:szCs w:val="20"/>
          <w:lang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въпросът да се форматира като въпрос 18 – 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д</w:t>
      </w:r>
      <w:r w:rsidR="008C05F4">
        <w:rPr>
          <w:rFonts w:eastAsia="SimSun"/>
          <w:bCs/>
          <w:color w:val="00B050"/>
          <w:sz w:val="22"/>
          <w:szCs w:val="22"/>
          <w:lang w:eastAsia="ar-SA"/>
        </w:rPr>
        <w:t>ве колони съответно с надписи “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В 11 клас” и “В12 клас”</w:t>
      </w:r>
      <w:r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</w:t>
      </w:r>
      <w:r w:rsidR="008C05F4">
        <w:rPr>
          <w:rFonts w:eastAsia="SimSun"/>
          <w:bCs/>
          <w:color w:val="00B050"/>
          <w:sz w:val="22"/>
          <w:szCs w:val="22"/>
          <w:lang w:eastAsia="ar-SA"/>
        </w:rPr>
        <w:t>росът да си остане във формата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 по-долу,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E7C61" w:rsidRPr="00CD1C0B" w14:paraId="09BCF480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BDF9B0D" w14:textId="77777777" w:rsidR="00EE7C61" w:rsidRPr="00735B94" w:rsidRDefault="00EE7C61" w:rsidP="00EE7C61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2BB0E89" w14:textId="77777777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3C4BFF64" w14:textId="1D29882C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A91659C" w14:textId="0BE3AE76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6F3FA0C" w14:textId="6B04589D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8CC792D" w14:textId="13D8C0C9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7516C84" w14:textId="4E108D81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C5E98" w:rsidRPr="00CD1C0B" w14:paraId="25173012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E4D5385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069918F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0FC7F62" w14:textId="350A8C66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r w:rsidR="001C5E98" w:rsidRPr="00725F55"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  <w:t>..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клас подпомага учениците в ориентацията и избора 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AFA4DF" w14:textId="40B291E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54E9C9" w14:textId="1D9326A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9997A4" w14:textId="313F8EB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B3D55" w14:textId="6E51FFF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4C95AF" w14:textId="5AD523C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3B770290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9BDFAF" w14:textId="083E0203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позволява на учениците да 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се запознаят с технологичните процеси в нашето предприятие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E0F871" w14:textId="3DCB92E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A7E5EA" w14:textId="45CF14B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2BF3D5" w14:textId="345B5D5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62A90" w14:textId="3017D14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0BBDA3" w14:textId="1CC47D5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60F88D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AA1AF6" w14:textId="1BD57460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формира положителни нагласи и очаквания у учениците към </w:t>
            </w:r>
            <w:proofErr w:type="spellStart"/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D9489B" w14:textId="390A3A3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311BC" w14:textId="586748B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8C58AD" w14:textId="0D5E337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32B698" w14:textId="71E8DD3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93C593" w14:textId="0D7AFB9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D9484A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D029F23" w14:textId="77777777" w:rsidR="001C5E98" w:rsidRPr="00322D88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Процесът на разпределяне на учениците към работодателите е 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9FF089" w14:textId="4212B8A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DB841F" w14:textId="6343C97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68769F" w14:textId="3A94ED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B980A" w14:textId="7E7244A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248F26" w14:textId="00BFB8D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7E9985C9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5B14745" w14:textId="77777777" w:rsidR="001C5E98" w:rsidRPr="00322D88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конкретните работодатели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07E4AD" w14:textId="56220C2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DCAD0B" w14:textId="7339396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E763ED" w14:textId="755B94F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F14847" w14:textId="556F518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46E82B7" w14:textId="2A96802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5FF9481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2AE7205" w14:textId="6FD2FA14" w:rsidR="001C5E98" w:rsidRPr="00322D88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Времето за </w:t>
            </w:r>
            <w:r w:rsidR="00726471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r w:rsidRPr="00725F55">
              <w:rPr>
                <w:rFonts w:eastAsia="SimSun"/>
                <w:color w:val="000000"/>
                <w:sz w:val="22"/>
                <w:szCs w:val="22"/>
                <w:highlight w:val="yellow"/>
                <w:lang w:eastAsia="ar-SA"/>
              </w:rPr>
              <w:t>..</w:t>
            </w:r>
            <w:r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клас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590959" w14:textId="6ABE49A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C88BE0" w14:textId="211C797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AAE378" w14:textId="5C6B9B7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E55D4A" w14:textId="273940D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38D2E5" w14:textId="5A7A1D1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66EF7" w14:paraId="6EB9F2C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8F0CF44" w14:textId="77672840" w:rsidR="001C5E98" w:rsidRPr="00322D88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1C5E98" w:rsidRPr="00322D88">
              <w:rPr>
                <w:rFonts w:eastAsia="SimSun"/>
                <w:sz w:val="22"/>
                <w:szCs w:val="22"/>
                <w:lang w:eastAsia="ar-SA"/>
              </w:rPr>
              <w:t xml:space="preserve">преминава формално и не </w:t>
            </w:r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способства</w:t>
            </w:r>
            <w:r w:rsidR="001C5E98" w:rsidRPr="00322D88">
              <w:rPr>
                <w:rFonts w:eastAsia="SimSun"/>
                <w:sz w:val="22"/>
                <w:szCs w:val="22"/>
                <w:lang w:eastAsia="ar-SA"/>
              </w:rPr>
              <w:t xml:space="preserve"> за формиране на знания, умения и навици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4C123C" w14:textId="19BA43FC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6459EC" w14:textId="19CEEB79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DA6936" w14:textId="322C3B07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002F21E" w14:textId="65E14C9D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0F36E5" w14:textId="0F451168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66EF7" w14:paraId="6ECA780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A3218B" w14:textId="7EB362A5" w:rsidR="001C5E98" w:rsidRPr="00C22C12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по-скоро демотивира, отколкото да стимулира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4AB155" w14:textId="67B98B9C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81C9A4" w14:textId="542DCECA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218887" w14:textId="7C630388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7F5564" w14:textId="7D8B64AD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9FBDFEE" w14:textId="67A22CD1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66EF7" w14:paraId="32BB235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86B0106" w14:textId="048520EC" w:rsidR="001C5E98" w:rsidRPr="00C22C12" w:rsidRDefault="00726471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  <w:r w:rsidR="001C5E98" w:rsidRPr="00322D88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ангажира много време и ресурси на нас като работодател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C133FC8" w14:textId="539E4463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982DE7B" w14:textId="79B26A78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C9DF437" w14:textId="4CAB7BFF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02AED287" w14:textId="69C0CFF5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7CF31EE" w14:textId="24F6E08B" w:rsidR="001C5E98" w:rsidRPr="00066EF7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38B99CBD" w14:textId="77777777" w:rsidR="008D5E46" w:rsidRDefault="008D5E46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7DD1EB49" w14:textId="4E753187" w:rsidR="00E23B4B" w:rsidRPr="00CD1C0B" w:rsidRDefault="00E23B4B" w:rsidP="009E3F79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 w:rsidRPr="00CD1C0B">
        <w:rPr>
          <w:rFonts w:eastAsia="SimSun"/>
          <w:b/>
          <w:color w:val="000000"/>
          <w:lang w:eastAsia="ar-SA"/>
        </w:rPr>
        <w:t>ОЦЕНКА</w:t>
      </w:r>
      <w:r>
        <w:rPr>
          <w:rFonts w:eastAsia="SimSun"/>
          <w:b/>
          <w:color w:val="000000"/>
          <w:lang w:eastAsia="ar-SA"/>
        </w:rPr>
        <w:t xml:space="preserve"> НА </w:t>
      </w:r>
      <w:r w:rsidRPr="00F460BB">
        <w:rPr>
          <w:rFonts w:eastAsia="SimSun"/>
          <w:b/>
          <w:color w:val="000000"/>
          <w:lang w:eastAsia="ar-SA"/>
        </w:rPr>
        <w:t xml:space="preserve">КАЧЕСТВОТО НА УЧЕБНИЯ ПРОЦЕС </w:t>
      </w:r>
      <w:r>
        <w:rPr>
          <w:rFonts w:eastAsia="SimSun"/>
          <w:b/>
          <w:color w:val="000000"/>
          <w:lang w:eastAsia="ar-SA"/>
        </w:rPr>
        <w:t>В</w:t>
      </w:r>
      <w:r w:rsidRPr="00F460BB">
        <w:rPr>
          <w:rFonts w:eastAsia="SimSun"/>
          <w:b/>
          <w:color w:val="000000"/>
          <w:lang w:val="en-US" w:eastAsia="ar-SA"/>
        </w:rPr>
        <w:t xml:space="preserve"> ДУАЛНОТО ОБУЧЕНИЕ</w:t>
      </w:r>
    </w:p>
    <w:p w14:paraId="793C5D6E" w14:textId="30EA4D1A" w:rsidR="00E23B4B" w:rsidRPr="00E23B4B" w:rsidRDefault="00E23B4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</w:t>
      </w:r>
      <w:r w:rsidR="003407ED" w:rsidRPr="00FE42E9">
        <w:rPr>
          <w:rFonts w:eastAsia="SimSun"/>
          <w:b/>
          <w:bCs/>
          <w:sz w:val="22"/>
          <w:szCs w:val="22"/>
          <w:lang w:eastAsia="ar-SA"/>
        </w:rPr>
        <w:t>в каква степен са изявени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аспектите</w:t>
      </w:r>
      <w:r w:rsidRPr="00E23B4B">
        <w:rPr>
          <w:rFonts w:eastAsia="SimSun"/>
          <w:b/>
          <w:bCs/>
          <w:sz w:val="22"/>
          <w:szCs w:val="22"/>
          <w:lang w:eastAsia="ar-SA"/>
        </w:rPr>
        <w:t>, свързан</w:t>
      </w:r>
      <w:r w:rsidR="003407ED">
        <w:rPr>
          <w:rFonts w:eastAsia="SimSun"/>
          <w:b/>
          <w:bCs/>
          <w:sz w:val="22"/>
          <w:szCs w:val="22"/>
          <w:lang w:eastAsia="ar-SA"/>
        </w:rPr>
        <w:t>и</w:t>
      </w: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 с </w:t>
      </w:r>
      <w:r w:rsidRPr="00E23B4B">
        <w:rPr>
          <w:rFonts w:eastAsia="SimSun"/>
          <w:b/>
          <w:bCs/>
          <w:sz w:val="22"/>
          <w:szCs w:val="22"/>
          <w:u w:val="single"/>
          <w:lang w:eastAsia="ar-SA"/>
        </w:rPr>
        <w:t>качеството на учебния процес</w:t>
      </w: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725F55" w:rsidRPr="00725F55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E23B4B">
        <w:rPr>
          <w:rFonts w:eastAsia="SimSun"/>
          <w:b/>
          <w:bCs/>
          <w:sz w:val="22"/>
          <w:szCs w:val="22"/>
          <w:lang w:eastAsia="ar-SA"/>
        </w:rPr>
        <w:t xml:space="preserve">кл. на </w:t>
      </w:r>
      <w:r w:rsidRPr="00E23B4B">
        <w:rPr>
          <w:rFonts w:eastAsia="SimSun"/>
          <w:b/>
          <w:bCs/>
          <w:sz w:val="22"/>
          <w:szCs w:val="22"/>
          <w:u w:val="single"/>
          <w:lang w:eastAsia="ar-SA"/>
        </w:rPr>
        <w:t>професионалното училище/ училището с паралелки за професионална подготовка</w:t>
      </w:r>
      <w:r w:rsidRPr="00E23B4B">
        <w:rPr>
          <w:rFonts w:eastAsia="SimSun"/>
          <w:b/>
          <w:bCs/>
          <w:sz w:val="22"/>
          <w:szCs w:val="22"/>
          <w:lang w:eastAsia="ar-SA"/>
        </w:rPr>
        <w:t>, с което си сътрудничите.</w:t>
      </w:r>
    </w:p>
    <w:p w14:paraId="677E9A2E" w14:textId="77777777" w:rsidR="00BE6CF9" w:rsidRPr="00BE6CF9" w:rsidRDefault="00BE6CF9" w:rsidP="00BE6CF9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E6CF9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E6CF9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E6CF9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E6CF9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03392425" w14:textId="44119BD6" w:rsidR="00BE6CF9" w:rsidRPr="00F460BB" w:rsidRDefault="00BE6CF9" w:rsidP="00BE6CF9">
      <w:pPr>
        <w:pStyle w:val="ListParagraph"/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D33BB5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</w:t>
      </w:r>
      <w:r>
        <w:rPr>
          <w:rFonts w:eastAsia="SimSun"/>
          <w:bCs/>
          <w:color w:val="00B050"/>
          <w:sz w:val="22"/>
          <w:szCs w:val="22"/>
          <w:lang w:eastAsia="ar-SA"/>
        </w:rPr>
        <w:t xml:space="preserve">въпросът да се форматира като въпрос 18 – 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E23B4B" w:rsidRPr="00F460BB" w14:paraId="3AB85DB7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796D2BEF" w14:textId="77777777" w:rsidR="00E23B4B" w:rsidRPr="009826A9" w:rsidRDefault="00E23B4B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6C3B5AF8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C1DD2B5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F2931E9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A6C8E69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1A03905" w14:textId="77777777" w:rsidR="00E23B4B" w:rsidRPr="00F460BB" w:rsidRDefault="00E23B4B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36A33EBB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4690C718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F01AB5" w14:textId="58FF2DF0" w:rsidR="00D13645" w:rsidRPr="00E23B4B" w:rsidRDefault="003407ED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iCs/>
                <w:sz w:val="22"/>
                <w:szCs w:val="22"/>
                <w:lang w:eastAsia="ar-SA"/>
              </w:rPr>
              <w:t>Адаптиране на учебните планове и програми 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3D7ACF" w14:textId="5965C30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49CFDA3" w14:textId="2FF7870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5BB3705" w14:textId="46052809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A3AAEBC" w14:textId="4EDDB61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84E15B4" w14:textId="2A9F5B8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B450A0A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FAA6972" w14:textId="73957BF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Съответствие на учебната програма в училище с изискванията </w:t>
            </w: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</w:t>
            </w:r>
            <w:r w:rsidRPr="004B101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практическото обучение в реална работна среда </w:t>
            </w: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>и работата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79C0844" w14:textId="3E866B2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7F5E7F9" w14:textId="45CAC59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FD14267" w14:textId="0F09F6D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9ED4881" w14:textId="0C4F3B3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F034398" w14:textId="569EC3A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E18B22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29F0A28" w14:textId="7777777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Подходяща квалификация на учителите в професионалното училище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55895B" w14:textId="23C3E8D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E834651" w14:textId="2DC8EC9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D2D7E9A" w14:textId="1028CD8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55E8016" w14:textId="086051E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356490ED" w14:textId="72332A2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3DDDBAC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4769A9E" w14:textId="7777777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Подходящи методи на преподаване от учителите в професионалното училище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5167857" w14:textId="2FE4806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A136C63" w14:textId="6C1E69F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631D014" w14:textId="65D35F2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0087F5B" w14:textId="78F626E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10ABC13" w14:textId="163FF7B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11A94F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1414D38" w14:textId="77777777" w:rsidR="00D13645" w:rsidRPr="00E23B4B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3B4B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Подходящи учебни помагала и материали за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13C4139" w14:textId="2F0EE22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F9F066B" w14:textId="6906AE4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2C60120" w14:textId="40580DB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12602B0" w14:textId="0D13FDD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A420085" w14:textId="52FE672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6470495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3D23089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Процес на оценяване, който гарантира, че учениците придобиват необходимите знания и умения за професията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19CB8F6" w14:textId="04C7ACD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47069E4" w14:textId="7B3E88FF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79B3656" w14:textId="291A972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8802C7A" w14:textId="7C245D1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83716BE" w14:textId="1A1463F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418135F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2BB8CE4" w14:textId="3A62313C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Сътрудничество и координация с предприятието за съгласуване на обучението в училище и практическото обучение на реалното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18D654" w14:textId="1B4B091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3E323A4" w14:textId="28A795F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BDB1D39" w14:textId="4030CE77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FFCFAF6" w14:textId="2B6D8BBD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7346E88" w14:textId="2496A9B4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471736B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500276A" w14:textId="27789526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Информираност на учениците за учебните цели на практическото обучение в реална работна среда и редовно получаване на насоки и обратна връзка за техния напредък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1F4C973" w14:textId="42F92247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6E1269A" w14:textId="6AA4C6FF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692DC60" w14:textId="4E73103C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B1D4770" w14:textId="2F42A158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D4A5122" w14:textId="2A3474C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01AA58F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09B724F" w14:textId="5AFE8413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Информираност за мерки за безопасност и защита на здравето по време на </w:t>
            </w:r>
            <w:r w:rsidR="000A36ED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обучението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7D1A63" w14:textId="396FC40A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86A3210" w14:textId="0FC088C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D0F7172" w14:textId="684B14C6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47FEFE4" w14:textId="2368E6C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B22D09F" w14:textId="0A69CA31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7F04DCC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F233F69" w14:textId="18A8ADB8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Осигуряване на присъствието на учениците в практическото обучение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64496E3" w14:textId="177E7D3D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05D2529" w14:textId="6A9752EB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0674D31" w14:textId="4A54DF5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6092C96" w14:textId="3508912D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90063E3" w14:textId="24B64843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1B5A84C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8975612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Процедури за подбор и оценка на учениците за разпределение към работодателите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0CDFA55" w14:textId="7FFEEECE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9096A37" w14:textId="721C4513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93CA9EE" w14:textId="4192EE00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74FE329" w14:textId="3CC158D5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ECA4B40" w14:textId="6079AD42" w:rsidR="00D13645" w:rsidRPr="00394285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1A959144" w14:textId="77777777" w:rsidR="00AB3F74" w:rsidRPr="00AB3F74" w:rsidRDefault="00AB3F74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6F6F27F" w14:textId="104292F6" w:rsidR="00AB3F74" w:rsidRPr="00AB3F74" w:rsidRDefault="00AB3F7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до 6 </w:t>
      </w:r>
      <w:r w:rsidR="007D0397" w:rsidRPr="00FE42E9">
        <w:rPr>
          <w:rFonts w:eastAsia="SimSun"/>
          <w:b/>
          <w:bCs/>
          <w:sz w:val="22"/>
          <w:szCs w:val="22"/>
          <w:lang w:eastAsia="ar-SA"/>
        </w:rPr>
        <w:t xml:space="preserve">в каква степен са изявени </w:t>
      </w:r>
      <w:r w:rsidRPr="00FE42E9">
        <w:rPr>
          <w:rFonts w:eastAsia="SimSun"/>
          <w:b/>
          <w:bCs/>
          <w:sz w:val="22"/>
          <w:szCs w:val="22"/>
          <w:lang w:eastAsia="ar-SA"/>
        </w:rPr>
        <w:t>аспектите, свързан</w:t>
      </w:r>
      <w:r w:rsidR="007D0397" w:rsidRPr="00FE42E9">
        <w:rPr>
          <w:rFonts w:eastAsia="SimSun"/>
          <w:b/>
          <w:bCs/>
          <w:sz w:val="22"/>
          <w:szCs w:val="22"/>
          <w:lang w:eastAsia="ar-SA"/>
        </w:rPr>
        <w:t>и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с </w:t>
      </w:r>
      <w:r w:rsidRPr="00726471">
        <w:rPr>
          <w:rFonts w:eastAsia="SimSun"/>
          <w:b/>
          <w:bCs/>
          <w:sz w:val="22"/>
          <w:szCs w:val="22"/>
          <w:u w:val="single"/>
          <w:lang w:eastAsia="ar-SA"/>
        </w:rPr>
        <w:t xml:space="preserve">качеството </w:t>
      </w:r>
      <w:r w:rsidR="008D66A2" w:rsidRPr="00726471">
        <w:rPr>
          <w:b/>
          <w:bCs/>
          <w:sz w:val="22"/>
          <w:szCs w:val="22"/>
        </w:rPr>
        <w:t>на</w:t>
      </w:r>
      <w:r w:rsidR="008D66A2">
        <w:rPr>
          <w:sz w:val="22"/>
          <w:szCs w:val="22"/>
        </w:rPr>
        <w:t xml:space="preserve">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практическото обучение в реална 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работна среда в </w:t>
      </w:r>
      <w:r w:rsidR="00725F55" w:rsidRPr="00725F55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 кл.</w:t>
      </w:r>
      <w:r w:rsidRPr="00AB3F74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="002658EA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в</w:t>
      </w:r>
      <w:r w:rsidRPr="00AB3F74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ъв Вашето предприятие</w:t>
      </w:r>
      <w:r w:rsidRPr="00AB3F74">
        <w:rPr>
          <w:rFonts w:eastAsia="SimSun"/>
          <w:b/>
          <w:bCs/>
          <w:sz w:val="22"/>
          <w:szCs w:val="22"/>
          <w:lang w:eastAsia="ar-SA"/>
        </w:rPr>
        <w:t>.</w:t>
      </w:r>
    </w:p>
    <w:p w14:paraId="0BD001F0" w14:textId="77777777" w:rsidR="00BE6CF9" w:rsidRPr="00BE6CF9" w:rsidRDefault="00BE6CF9" w:rsidP="00BE6CF9">
      <w:pPr>
        <w:suppressAutoHyphens/>
        <w:spacing w:after="120"/>
        <w:ind w:left="567"/>
        <w:rPr>
          <w:rFonts w:eastAsia="SimSun"/>
          <w:i/>
          <w:color w:val="595959"/>
          <w:sz w:val="20"/>
          <w:szCs w:val="20"/>
          <w:lang w:eastAsia="ar-SA"/>
        </w:rPr>
      </w:pPr>
      <w:r w:rsidRPr="00BE6CF9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E6CF9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E6CF9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E6CF9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45E715F9" w14:textId="3950B20E" w:rsidR="00BE6CF9" w:rsidRPr="00BE6CF9" w:rsidRDefault="00BE6CF9" w:rsidP="00BE6CF9">
      <w:pPr>
        <w:suppressAutoHyphens/>
        <w:spacing w:after="120"/>
        <w:ind w:left="567"/>
        <w:rPr>
          <w:rFonts w:eastAsia="SimSun"/>
          <w:i/>
          <w:color w:val="FF0000"/>
          <w:sz w:val="20"/>
          <w:szCs w:val="20"/>
          <w:lang w:eastAsia="ar-SA"/>
        </w:rPr>
      </w:pPr>
      <w:r w:rsidRPr="00BE6CF9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 w:rsidR="00B64303"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E6CF9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E6CF9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AB3F74" w:rsidRPr="00F460BB" w14:paraId="18C873D8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9EE6E25" w14:textId="77777777" w:rsidR="00AB3F74" w:rsidRPr="009826A9" w:rsidRDefault="00AB3F74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  <w:bookmarkStart w:id="5" w:name="_Hlk109654124"/>
          </w:p>
        </w:tc>
        <w:tc>
          <w:tcPr>
            <w:tcW w:w="567" w:type="dxa"/>
            <w:shd w:val="clear" w:color="auto" w:fill="F2F2F2"/>
            <w:vAlign w:val="center"/>
          </w:tcPr>
          <w:p w14:paraId="2B0458BC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0CCEF39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1025020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40C89D1D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B4031EE" w14:textId="77777777" w:rsidR="00AB3F74" w:rsidRPr="00F460BB" w:rsidRDefault="00AB3F7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bookmarkEnd w:id="5"/>
      <w:tr w:rsidR="00D13645" w:rsidRPr="00F460BB" w14:paraId="5D7C5179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77EDFBE1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5D10ED06" w14:textId="3FAA78F9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Съответствие на практическото обучение на реалното работно място с изискванията на държавните образователни стандарти (ДОС) за съответните специалности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61EAED" w14:textId="2C0276A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07E6794" w14:textId="758E8BB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C587EBE" w14:textId="78926A9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A032108" w14:textId="240FA91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516F9DD" w14:textId="07D61AB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939C067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54E8606" w14:textId="34BAEA23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Умения на наставниците за практическо обучение на ученици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0783958" w14:textId="3BCCA08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F3CC268" w14:textId="343702A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8FAD6AA" w14:textId="3D6EAA6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A0A0B27" w14:textId="598CC99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E5AB761" w14:textId="091DEC2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73E7D63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7972A26" w14:textId="75A0D23D" w:rsidR="00D13645" w:rsidRPr="00FE42E9" w:rsidRDefault="007D0397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Конструктивна к</w:t>
            </w:r>
            <w:r w:rsidR="00D13645" w:rsidRPr="00FE42E9">
              <w:rPr>
                <w:rFonts w:eastAsia="SimSun"/>
                <w:sz w:val="22"/>
                <w:szCs w:val="22"/>
                <w:lang w:eastAsia="ar-SA"/>
              </w:rPr>
              <w:t>омуникация ученици – наставници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D38E1E0" w14:textId="5BF9BFF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A3E21B1" w14:textId="1746C6E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C9F82E7" w14:textId="1149EAD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E6DBEA5" w14:textId="5BC2AF7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3379AE7" w14:textId="56D24A0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59BCB22C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35D2743" w14:textId="33851A59" w:rsidR="00D13645" w:rsidRPr="00FE42E9" w:rsidRDefault="007D0397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Подходящо с</w:t>
            </w:r>
            <w:r w:rsidR="00D13645" w:rsidRPr="00FE42E9">
              <w:rPr>
                <w:rFonts w:eastAsia="SimSun"/>
                <w:sz w:val="22"/>
                <w:szCs w:val="22"/>
                <w:lang w:eastAsia="ar-SA"/>
              </w:rPr>
              <w:t>ъотношение брой ученици – наставник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B82F8D" w14:textId="5C6E308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004F184" w14:textId="0A478F6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8B21EC3" w14:textId="7655CB7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452CF19" w14:textId="546AAA81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7DFA4A8" w14:textId="1B1C0BD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36E84618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70C269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Адаптиране на практическото обучение на реалното работно място спрямо индивидуалните особености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8322CB3" w14:textId="1DFE8C4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7E9BCCC" w14:textId="49572A9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CFCBBEC" w14:textId="300AF88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6C21018" w14:textId="2FECC93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DF04DDF" w14:textId="29F097C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18E493FD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7D5D7B8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Сътрудничество и координация с училището за съгласуване на обучението в училище и практическото обучение на реалното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1C16EE2" w14:textId="0DFB81B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4C7A10D" w14:textId="04ACFE5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97A5E77" w14:textId="7BA5F87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686E6E7" w14:textId="2938E0A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055066F" w14:textId="060FBCE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7A1527AF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40E0537" w14:textId="0EDC58FB" w:rsidR="00D13645" w:rsidRPr="00FE42E9" w:rsidRDefault="006D1291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Конструктивни в</w:t>
            </w:r>
            <w:r w:rsidR="00D13645" w:rsidRPr="00FE42E9">
              <w:rPr>
                <w:rFonts w:eastAsia="SimSun"/>
                <w:sz w:val="22"/>
                <w:szCs w:val="22"/>
                <w:lang w:eastAsia="ar-SA"/>
              </w:rPr>
              <w:t>заимоотношения учители – наставници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8EABA36" w14:textId="24CE363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FF6A266" w14:textId="1602CF7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3C11BC4" w14:textId="04DD1EB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252F994" w14:textId="31F0CF5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43D98A0" w14:textId="7E4FFE0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27041205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A064A1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Провеждане на стажуването по утвърден график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C41384C" w14:textId="5DD1F55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D19A435" w14:textId="5ABDE27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BBD74F8" w14:textId="41A6FE7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E3D47A0" w14:textId="3E7C533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FF1B6F0" w14:textId="42919C8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08B8E1D1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23414F8" w14:textId="77777777" w:rsidR="00D13645" w:rsidRPr="00AB3F7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B3F74">
              <w:rPr>
                <w:rFonts w:eastAsia="SimSun"/>
                <w:color w:val="000000"/>
                <w:sz w:val="22"/>
                <w:szCs w:val="22"/>
                <w:lang w:eastAsia="ar-SA"/>
              </w:rPr>
              <w:t>Наблюдение и оценяване на учениците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3154F0E" w14:textId="672FCE2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3868135" w14:textId="30055EF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A17C624" w14:textId="5919735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D193589" w14:textId="406B88C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B27962D" w14:textId="786A495F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032D860B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37BBBB82" w14:textId="77777777" w:rsidR="00D13645" w:rsidRPr="00AB3F7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B3F74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Водене на дневник на ученика с работни карти с учебно-производствени дейности и отработени часове за всеки срок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81546FD" w14:textId="208DCBF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3512CCE" w14:textId="7AD7296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C30ACF4" w14:textId="2B5D6B9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2680FD6" w14:textId="39F4E81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D34870C" w14:textId="0379176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131FE9" w14:paraId="7A0FA554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47C0DB2" w14:textId="65AA4DDA" w:rsidR="00D13645" w:rsidRPr="00AB3F7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AB3F7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Провеждане на инструктажи по ЗБУТ и прилагане на мерки за безопасност и защита на здравето по време на практическото </w:t>
            </w:r>
            <w:r w:rsidR="000A36ED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обучение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62613E6" w14:textId="57835163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DD62BCC" w14:textId="63D618AE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C5B061E" w14:textId="277DC39F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B06764B" w14:textId="1EC680A2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1F4DEAF" w14:textId="40418079" w:rsidR="00D13645" w:rsidRPr="00131FE9" w:rsidRDefault="00D13645" w:rsidP="00D13645">
            <w:pPr>
              <w:widowControl w:val="0"/>
              <w:suppressAutoHyphens/>
              <w:autoSpaceDE w:val="0"/>
              <w:autoSpaceDN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76F2AD80" w14:textId="77777777" w:rsidR="00AB3F74" w:rsidRDefault="00AB3F74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5BD99698" w14:textId="77777777" w:rsidR="00AB3F74" w:rsidRPr="00A00B90" w:rsidRDefault="00AB3F74" w:rsidP="00AB3F74">
      <w:pPr>
        <w:pStyle w:val="ListParagraph"/>
        <w:suppressAutoHyphens/>
        <w:spacing w:before="120" w:after="240" w:line="259" w:lineRule="auto"/>
        <w:ind w:left="360"/>
        <w:jc w:val="both"/>
        <w:rPr>
          <w:rFonts w:eastAsia="SimSun"/>
          <w:sz w:val="20"/>
          <w:szCs w:val="20"/>
          <w:lang w:eastAsia="ar-SA"/>
        </w:rPr>
      </w:pPr>
    </w:p>
    <w:p w14:paraId="45733AC8" w14:textId="0E9798EF" w:rsidR="00AB3F74" w:rsidRDefault="00AB3F7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AB3F74">
        <w:rPr>
          <w:rFonts w:eastAsia="SimSun"/>
          <w:b/>
          <w:bCs/>
          <w:sz w:val="22"/>
          <w:szCs w:val="22"/>
          <w:lang w:eastAsia="ar-SA"/>
        </w:rPr>
        <w:t>Какви трудности срещате за осигуряване на качеството на</w:t>
      </w:r>
      <w:r w:rsidRPr="00AB3F74">
        <w:rPr>
          <w:sz w:val="22"/>
          <w:szCs w:val="22"/>
        </w:rPr>
        <w:t xml:space="preserve"> 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практическото обучение в реална работна среда в </w:t>
      </w:r>
      <w:r w:rsidR="002658EA" w:rsidRPr="002658EA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AB3F74">
        <w:rPr>
          <w:rFonts w:eastAsia="SimSun"/>
          <w:b/>
          <w:bCs/>
          <w:sz w:val="22"/>
          <w:szCs w:val="22"/>
          <w:lang w:eastAsia="ar-SA"/>
        </w:rPr>
        <w:t xml:space="preserve"> кл. във Вашата фирма/ предприятие? </w:t>
      </w:r>
    </w:p>
    <w:p w14:paraId="775AE9F8" w14:textId="77777777" w:rsidR="00FF42DE" w:rsidRPr="00FF42DE" w:rsidRDefault="00FF42DE" w:rsidP="00FF42DE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FF42DE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11 и 12 клас, ако сте имали ученици на стаж от тях през </w:t>
      </w:r>
      <w:r w:rsidRPr="00FF42DE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FF42DE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75CECC4C" w14:textId="643A16A0" w:rsidR="00FF42DE" w:rsidRPr="00FF42DE" w:rsidRDefault="00FF42DE" w:rsidP="00FF42DE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FF42DE">
        <w:rPr>
          <w:rFonts w:eastAsia="SimSun"/>
          <w:sz w:val="22"/>
          <w:szCs w:val="22"/>
          <w:lang w:eastAsia="ar-SA"/>
        </w:rPr>
        <w:t xml:space="preserve"> 11 клас: …………………………………………………….…………………</w:t>
      </w:r>
    </w:p>
    <w:p w14:paraId="19806D88" w14:textId="6D253DBF" w:rsidR="00FF42DE" w:rsidRPr="00FF42DE" w:rsidRDefault="00FF42DE" w:rsidP="00FF42DE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FF42DE">
        <w:rPr>
          <w:rFonts w:eastAsia="SimSun"/>
          <w:sz w:val="22"/>
          <w:szCs w:val="22"/>
          <w:lang w:eastAsia="ar-SA"/>
        </w:rPr>
        <w:t xml:space="preserve"> 12 клас: …………………………………………………………….....………</w:t>
      </w:r>
    </w:p>
    <w:p w14:paraId="68D2BAF3" w14:textId="77777777" w:rsidR="00FF42DE" w:rsidRPr="00AB3F74" w:rsidRDefault="00FF42DE" w:rsidP="00FF42DE">
      <w:pPr>
        <w:pStyle w:val="ListParagraph"/>
        <w:widowControl w:val="0"/>
        <w:autoSpaceDE w:val="0"/>
        <w:autoSpaceDN w:val="0"/>
        <w:ind w:left="284"/>
        <w:rPr>
          <w:rFonts w:eastAsia="SimSun"/>
          <w:b/>
          <w:bCs/>
          <w:sz w:val="22"/>
          <w:szCs w:val="22"/>
          <w:lang w:eastAsia="ar-SA"/>
        </w:rPr>
      </w:pPr>
    </w:p>
    <w:p w14:paraId="0AA9D959" w14:textId="77777777" w:rsidR="00AB3F74" w:rsidRDefault="00AB3F74" w:rsidP="00AB3F74">
      <w:pPr>
        <w:suppressAutoHyphens/>
        <w:spacing w:after="200" w:line="276" w:lineRule="auto"/>
        <w:rPr>
          <w:rFonts w:eastAsia="SimSun"/>
          <w:b/>
          <w:color w:val="000000"/>
          <w:lang w:val="en-US" w:eastAsia="ar-SA"/>
        </w:rPr>
      </w:pPr>
    </w:p>
    <w:p w14:paraId="46FD4866" w14:textId="05F86388" w:rsidR="008A22EC" w:rsidRDefault="008A22EC" w:rsidP="008A22EC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 xml:space="preserve">ИЗМЕРВАНЕ И </w:t>
      </w:r>
      <w:r w:rsidRPr="00921B86">
        <w:rPr>
          <w:rFonts w:eastAsia="SimSun"/>
          <w:b/>
          <w:color w:val="000000"/>
          <w:lang w:eastAsia="ar-SA"/>
        </w:rPr>
        <w:t>ОЦЕНКА</w:t>
      </w:r>
      <w:r w:rsidRPr="00921B86">
        <w:rPr>
          <w:rFonts w:eastAsia="SimSun"/>
          <w:b/>
          <w:color w:val="000000"/>
          <w:lang w:val="en-US" w:eastAsia="ar-SA"/>
        </w:rPr>
        <w:t xml:space="preserve"> НА </w:t>
      </w:r>
      <w:r w:rsidRPr="00921B86">
        <w:rPr>
          <w:rFonts w:eastAsia="SimSun"/>
          <w:b/>
          <w:color w:val="000000"/>
          <w:lang w:eastAsia="ar-SA"/>
        </w:rPr>
        <w:t xml:space="preserve">РЕЗУЛТАТИТЕ ОТ </w:t>
      </w:r>
      <w:r w:rsidRPr="00E41C67">
        <w:rPr>
          <w:rFonts w:eastAsia="SimSun"/>
          <w:b/>
          <w:color w:val="000000"/>
          <w:lang w:eastAsia="ar-SA"/>
        </w:rPr>
        <w:t>ПРАКТИЧЕСКОТО ОБУЧЕНИЕ В РЕАЛНА РАБОТНА СРЕДА</w:t>
      </w:r>
    </w:p>
    <w:p w14:paraId="7DCF5288" w14:textId="77777777" w:rsidR="008A22EC" w:rsidRPr="008A22EC" w:rsidRDefault="008A22EC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8A22EC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</w:t>
      </w:r>
      <w:r w:rsidRPr="008A22EC">
        <w:rPr>
          <w:rFonts w:eastAsia="SimSun"/>
          <w:b/>
          <w:bCs/>
          <w:sz w:val="22"/>
          <w:szCs w:val="22"/>
          <w:u w:val="single"/>
          <w:lang w:eastAsia="ar-SA"/>
        </w:rPr>
        <w:t>измерването</w:t>
      </w:r>
      <w:r w:rsidRPr="008A22EC">
        <w:rPr>
          <w:rFonts w:eastAsia="SimSun"/>
          <w:b/>
          <w:bCs/>
          <w:sz w:val="22"/>
          <w:szCs w:val="22"/>
          <w:lang w:eastAsia="ar-SA"/>
        </w:rPr>
        <w:t xml:space="preserve"> на резултатите от практическото обучение в реална работна среда включва следните аспекти:</w:t>
      </w:r>
    </w:p>
    <w:p w14:paraId="5F6984D0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6E191486" w14:textId="08250F39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65"/>
        <w:gridCol w:w="567"/>
        <w:gridCol w:w="567"/>
        <w:gridCol w:w="567"/>
        <w:gridCol w:w="567"/>
        <w:gridCol w:w="752"/>
      </w:tblGrid>
      <w:tr w:rsidR="008A22EC" w:rsidRPr="00921B86" w14:paraId="7B7F346D" w14:textId="77777777" w:rsidTr="008C534C">
        <w:trPr>
          <w:tblHeader/>
          <w:jc w:val="center"/>
        </w:trPr>
        <w:tc>
          <w:tcPr>
            <w:tcW w:w="6965" w:type="dxa"/>
            <w:shd w:val="clear" w:color="auto" w:fill="F2F2F2"/>
            <w:vAlign w:val="center"/>
          </w:tcPr>
          <w:p w14:paraId="71CA9C85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E38EC2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</w:tcPr>
          <w:p w14:paraId="28E86672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</w:tcPr>
          <w:p w14:paraId="76AEDF34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</w:tcPr>
          <w:p w14:paraId="2DB5CC25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shd w:val="clear" w:color="auto" w:fill="F2F2F2"/>
          </w:tcPr>
          <w:p w14:paraId="326583D4" w14:textId="77777777" w:rsidR="008A22EC" w:rsidRPr="00921B86" w:rsidRDefault="008A22E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921B86" w14:paraId="7A533B37" w14:textId="77777777" w:rsidTr="00D13645">
        <w:trPr>
          <w:trHeight w:val="20"/>
          <w:jc w:val="center"/>
          <w:hidden/>
        </w:trPr>
        <w:tc>
          <w:tcPr>
            <w:tcW w:w="6965" w:type="dxa"/>
            <w:shd w:val="clear" w:color="auto" w:fill="auto"/>
            <w:vAlign w:val="center"/>
          </w:tcPr>
          <w:p w14:paraId="1DF3EA27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0FC56C6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A0B46B0" w14:textId="316A95AA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Ясни учебни цели и индикатори за измерване на постигането им в процеса на практическото обучение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DA3A8F9" w14:textId="19A9531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A964CE6" w14:textId="0FE5C71E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310D185" w14:textId="7D1485F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742BD78" w14:textId="17652EAD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566BA2D9" w14:textId="1FBC6EC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599C48CA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6613ABC2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Ясни стандарти в работата и показатели за оценка на изпълнението на работните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BB11835" w14:textId="1AF195A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3FA5DDA" w14:textId="4107736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6EF61AA" w14:textId="55E2E55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8829F23" w14:textId="7C846FC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61FB62B" w14:textId="7FC0075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429DBB9D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5BA15DEC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Подходящи методи за оценка на напредъка на учениците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9D2031" w14:textId="04E698B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1EE8E280" w14:textId="1D7D143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7461526" w14:textId="627D989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6A64C0B" w14:textId="0753901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4BFF16D" w14:textId="2BCB241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6C5DA44F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383347C8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Документиране на доказателства за постиженията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55A404" w14:textId="2B342B26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A81F78F" w14:textId="0B680B6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702F513" w14:textId="318A238B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780C8B9" w14:textId="1B825D05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32A12D8F" w14:textId="7337544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183B644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5F7550FA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Обсъждане и сравняване на наблюденията на учители и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B05E6A" w14:textId="2CA8B18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322C8F2" w14:textId="5EAF9FE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883CDD8" w14:textId="129701B2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37CC0D1" w14:textId="4628BEC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73FDFA99" w14:textId="242C1CE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730D6990" w14:textId="77777777" w:rsidTr="00D13645">
        <w:trPr>
          <w:trHeight w:val="20"/>
          <w:jc w:val="center"/>
        </w:trPr>
        <w:tc>
          <w:tcPr>
            <w:tcW w:w="6965" w:type="dxa"/>
            <w:shd w:val="clear" w:color="auto" w:fill="auto"/>
            <w:vAlign w:val="center"/>
          </w:tcPr>
          <w:p w14:paraId="64F4441D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Предлагане на обратна връзка за напредъка на учениците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E5FEA8" w14:textId="4B5DBBB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76718A5" w14:textId="65F7F1C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92952D3" w14:textId="7402B73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15B3D2C" w14:textId="273B3F4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vAlign w:val="center"/>
          </w:tcPr>
          <w:p w14:paraId="144696A1" w14:textId="26F7442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583295B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497B9AA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Форми за отразяване на присъствието на учениците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BBA8E71" w14:textId="76FEA9A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F75D2B" w14:textId="22BFD79F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2BE0579" w14:textId="34BFA1C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E4DE68" w14:textId="36AE909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350164" w14:textId="61EE7C6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29F82802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3D63B3C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 за отразяване на дейността на учениците по време на практическото обучение в реална работна среда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2CAB48F6" w14:textId="15282D9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21AC8E1" w14:textId="4169414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8992C78" w14:textId="7DFA620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74BAB12" w14:textId="098FEF48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CEEA336" w14:textId="71DB41F1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4E98C8B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023A2F4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t>Карти за оценка на придобитите професионални компетентности от учениците, разбити по тематични модули и показатели за оценка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622F3664" w14:textId="037DC1E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468CAB" w14:textId="0A8363A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58F5D01" w14:textId="6D92B6C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EFC3E1" w14:textId="307A406A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43A8ABF" w14:textId="5D05F9CC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921B86" w14:paraId="17006A3D" w14:textId="77777777" w:rsidTr="00D13645">
        <w:trPr>
          <w:trHeight w:val="20"/>
          <w:jc w:val="center"/>
        </w:trPr>
        <w:tc>
          <w:tcPr>
            <w:tcW w:w="696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5EC16B17" w14:textId="77777777" w:rsidR="00D13645" w:rsidRPr="008A22EC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A22EC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Карти за оценка на социалните компетентности на учениците с показатели и скали за оценка 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auto"/>
            <w:vAlign w:val="center"/>
          </w:tcPr>
          <w:p w14:paraId="3D362CD8" w14:textId="494CF867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2632BFD" w14:textId="28E25379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19B7ABB" w14:textId="0DA90A73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4C0080A" w14:textId="290287D0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5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60132A3" w14:textId="61210C94" w:rsidR="00D13645" w:rsidRPr="00921B86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3AAD2E09" w14:textId="77777777" w:rsidR="008A22EC" w:rsidRPr="00FE42E9" w:rsidRDefault="008A22EC" w:rsidP="00AB3F74">
      <w:pPr>
        <w:suppressAutoHyphens/>
        <w:spacing w:after="200" w:line="276" w:lineRule="auto"/>
        <w:rPr>
          <w:rFonts w:eastAsia="SimSun"/>
          <w:b/>
          <w:lang w:val="en-US" w:eastAsia="ar-SA"/>
        </w:rPr>
      </w:pPr>
    </w:p>
    <w:p w14:paraId="204BD25A" w14:textId="0BE1F271" w:rsidR="00CC0649" w:rsidRPr="00FE42E9" w:rsidRDefault="00CC0649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</w:t>
      </w:r>
      <w:r w:rsidR="006D1291" w:rsidRPr="00FE42E9">
        <w:rPr>
          <w:rFonts w:eastAsia="SimSun"/>
          <w:b/>
          <w:bCs/>
          <w:sz w:val="22"/>
          <w:szCs w:val="22"/>
          <w:lang w:eastAsia="ar-SA"/>
        </w:rPr>
        <w:t>в каква степен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FE42E9">
        <w:rPr>
          <w:rFonts w:eastAsia="SimSun"/>
          <w:b/>
          <w:bCs/>
          <w:sz w:val="22"/>
          <w:szCs w:val="22"/>
          <w:u w:val="single"/>
          <w:lang w:eastAsia="ar-SA"/>
        </w:rPr>
        <w:t>резултатите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от практическото обу</w:t>
      </w:r>
      <w:r w:rsidR="002658EA" w:rsidRPr="00FE42E9">
        <w:rPr>
          <w:rFonts w:eastAsia="SimSun"/>
          <w:b/>
          <w:bCs/>
          <w:sz w:val="22"/>
          <w:szCs w:val="22"/>
          <w:lang w:eastAsia="ar-SA"/>
        </w:rPr>
        <w:t xml:space="preserve">чение в реална работна среда в </w:t>
      </w:r>
      <w:r w:rsidR="002658EA" w:rsidRPr="00FE42E9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кл.</w:t>
      </w:r>
      <w:r w:rsidR="006D1291" w:rsidRPr="00FE42E9">
        <w:rPr>
          <w:rFonts w:eastAsia="SimSun"/>
          <w:b/>
          <w:bCs/>
          <w:sz w:val="22"/>
          <w:szCs w:val="22"/>
          <w:lang w:eastAsia="ar-SA"/>
        </w:rPr>
        <w:t xml:space="preserve"> включват следните аспекти</w:t>
      </w:r>
      <w:r w:rsidRPr="00FE42E9">
        <w:rPr>
          <w:rFonts w:eastAsia="SimSun"/>
          <w:b/>
          <w:bCs/>
          <w:sz w:val="22"/>
          <w:szCs w:val="22"/>
          <w:lang w:eastAsia="ar-SA"/>
        </w:rPr>
        <w:t>:</w:t>
      </w:r>
    </w:p>
    <w:p w14:paraId="210C339B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6C2497EC" w14:textId="0C16DF25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24"/>
        <w:gridCol w:w="537"/>
        <w:gridCol w:w="30"/>
        <w:gridCol w:w="537"/>
        <w:gridCol w:w="30"/>
        <w:gridCol w:w="537"/>
        <w:gridCol w:w="30"/>
        <w:gridCol w:w="537"/>
        <w:gridCol w:w="30"/>
        <w:gridCol w:w="685"/>
        <w:gridCol w:w="67"/>
      </w:tblGrid>
      <w:tr w:rsidR="00CC0649" w:rsidRPr="00921B86" w14:paraId="524B9490" w14:textId="77777777" w:rsidTr="008C534C">
        <w:trPr>
          <w:tblHeader/>
          <w:jc w:val="center"/>
        </w:trPr>
        <w:tc>
          <w:tcPr>
            <w:tcW w:w="6965" w:type="dxa"/>
            <w:gridSpan w:val="2"/>
            <w:shd w:val="clear" w:color="auto" w:fill="F2F2F2"/>
            <w:vAlign w:val="center"/>
          </w:tcPr>
          <w:p w14:paraId="5DDAD287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gridSpan w:val="2"/>
            <w:shd w:val="clear" w:color="auto" w:fill="F2F2F2"/>
            <w:vAlign w:val="center"/>
          </w:tcPr>
          <w:p w14:paraId="2ECB7EA7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4FC69EF0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11CC47F7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gridSpan w:val="2"/>
            <w:shd w:val="clear" w:color="auto" w:fill="F2F2F2"/>
          </w:tcPr>
          <w:p w14:paraId="64F17BFC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752" w:type="dxa"/>
            <w:gridSpan w:val="2"/>
            <w:shd w:val="clear" w:color="auto" w:fill="F2F2F2"/>
          </w:tcPr>
          <w:p w14:paraId="1F2E67AA" w14:textId="77777777" w:rsidR="00CC0649" w:rsidRPr="00921B86" w:rsidRDefault="00CC0649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921B86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4A1E1518" w14:textId="77777777" w:rsidTr="00D13645">
        <w:trPr>
          <w:gridAfter w:val="1"/>
          <w:wAfter w:w="67" w:type="dxa"/>
          <w:trHeight w:val="20"/>
          <w:jc w:val="center"/>
          <w:hidden/>
        </w:trPr>
        <w:tc>
          <w:tcPr>
            <w:tcW w:w="6941" w:type="dxa"/>
            <w:shd w:val="clear" w:color="auto" w:fill="auto"/>
            <w:vAlign w:val="center"/>
          </w:tcPr>
          <w:p w14:paraId="10E70605" w14:textId="77777777" w:rsidR="00D13645" w:rsidRPr="00FE42E9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sz w:val="22"/>
                <w:szCs w:val="22"/>
                <w:lang w:eastAsia="ar-SA"/>
              </w:rPr>
            </w:pPr>
          </w:p>
          <w:p w14:paraId="388F2DCE" w14:textId="06CA107B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Изявени умения на учениците за прилагане на теоретични познания в реална работна среда 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67DD1B57" w14:textId="71A6742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86EBAD7" w14:textId="19C20A6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3B02829A" w14:textId="4416DBE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6A592622" w14:textId="3BFFF54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7918DE89" w14:textId="6570968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F684675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7F1C2623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Практическата подготовка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75F0068C" w14:textId="2B4AAF2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4381030" w14:textId="6B2F22C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45D1C77F" w14:textId="0A56B09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1BDF269C" w14:textId="3AC191F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AD8EF7C" w14:textId="2F093C9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6536505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E63CB3F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Формираните нагласи на учениците за обучение чрез работа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5791A70" w14:textId="10657B5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1F7F98E" w14:textId="20398B5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712D7F45" w14:textId="5AA2DD5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79786D3A" w14:textId="351366C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C035152" w14:textId="445A649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5C499871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8574D6E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Формираните нагласи и трудови навици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8423BEC" w14:textId="5AD0CFB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400180BC" w14:textId="17BD6C6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14B48863" w14:textId="58F5A6B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6CE0FA81" w14:textId="6309331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0DF71E14" w14:textId="72F8C753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42DDA34D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E6A0337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Формираният интерес към професията и мотивация за практическа работа на учениците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140A187E" w14:textId="4D03A52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25A6680" w14:textId="1FE48A1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411B1657" w14:textId="1D92468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4734D947" w14:textId="0FA9AA4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180522F" w14:textId="7AF52BF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3B9C0985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BCE8CBA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 xml:space="preserve">Ключовите компетентности на учениците (умения за </w:t>
            </w:r>
            <w:proofErr w:type="spellStart"/>
            <w:r w:rsidRPr="00FE42E9">
              <w:rPr>
                <w:rFonts w:eastAsia="SimSun"/>
                <w:sz w:val="22"/>
                <w:szCs w:val="22"/>
                <w:lang w:eastAsia="ar-SA"/>
              </w:rPr>
              <w:t>самоорганизация</w:t>
            </w:r>
            <w:proofErr w:type="spellEnd"/>
            <w:r w:rsidRPr="00FE42E9">
              <w:rPr>
                <w:rFonts w:eastAsia="SimSun"/>
                <w:sz w:val="22"/>
                <w:szCs w:val="22"/>
                <w:lang w:eastAsia="ar-SA"/>
              </w:rPr>
              <w:t>, рационална организация на работното място и на трудовата дейност, поемане на отговорност, точна и прецизна работа, опазване на имуществото на фирмата, ангажираност към фирмата, спазване на вътрешни правила и стандарти, пазене на чистота и не замърсяване на околната среда)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4DF9878C" w14:textId="2AA4B75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8D1E6BD" w14:textId="0C19596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78DDB8B" w14:textId="43874FA8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082C3925" w14:textId="3907C35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2398E529" w14:textId="79DCA163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67E17469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6C2612EC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Социалните компетентности на учениците (умения за работа в екип, умения за комуникация и предоставяне на информация)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0BB0DF40" w14:textId="20283E3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1B7142F0" w14:textId="42E68E9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321BCDD" w14:textId="21F8A71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205755A9" w14:textId="5B30248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517DF309" w14:textId="60F742B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23BCE971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F3BDFAC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Техническите компетентности в съответната професионална област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4700A92B" w14:textId="08C63162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7F66AEBC" w14:textId="36612F1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14A5384" w14:textId="4958E29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3B72B41D" w14:textId="71FAAFFF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3A74891D" w14:textId="393EB95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1F637496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2154479B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Равнището на постигната самостоятелност в изпълнението на работните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394BB796" w14:textId="3659AB4E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28CECAC3" w14:textId="290DA19C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0456971" w14:textId="0AFDA216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21EADC49" w14:textId="3F3FD340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4A1193E4" w14:textId="0E980D01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381B2949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457C6167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Качеството на изпълнение на поставените задачи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4FB18E20" w14:textId="7A378F2A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9A63611" w14:textId="407C3A1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28751F37" w14:textId="78CE4E1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303B502E" w14:textId="1D9797BD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6E7FCE53" w14:textId="5BA4E20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394285" w14:paraId="56B5B1DC" w14:textId="77777777" w:rsidTr="00D13645">
        <w:trPr>
          <w:gridAfter w:val="1"/>
          <w:wAfter w:w="67" w:type="dxa"/>
          <w:trHeight w:val="20"/>
          <w:jc w:val="center"/>
        </w:trPr>
        <w:tc>
          <w:tcPr>
            <w:tcW w:w="6941" w:type="dxa"/>
            <w:shd w:val="clear" w:color="auto" w:fill="auto"/>
            <w:vAlign w:val="center"/>
          </w:tcPr>
          <w:p w14:paraId="050B94FD" w14:textId="77777777" w:rsidR="00D13645" w:rsidRPr="00FE42E9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sz w:val="22"/>
                <w:szCs w:val="22"/>
                <w:lang w:eastAsia="ar-SA"/>
              </w:rPr>
            </w:pPr>
            <w:r w:rsidRPr="00FE42E9">
              <w:rPr>
                <w:rFonts w:eastAsia="SimSun"/>
                <w:sz w:val="22"/>
                <w:szCs w:val="22"/>
                <w:lang w:eastAsia="ar-SA"/>
              </w:rPr>
              <w:t>Мотивацията за упражняване на изучаваната професия след завършване на образованието</w:t>
            </w:r>
          </w:p>
        </w:tc>
        <w:tc>
          <w:tcPr>
            <w:tcW w:w="561" w:type="dxa"/>
            <w:gridSpan w:val="2"/>
            <w:shd w:val="clear" w:color="auto" w:fill="auto"/>
            <w:vAlign w:val="center"/>
          </w:tcPr>
          <w:p w14:paraId="285F5B9E" w14:textId="5F804BD5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gridSpan w:val="2"/>
            <w:vAlign w:val="center"/>
          </w:tcPr>
          <w:p w14:paraId="6D4A8E98" w14:textId="57EA1F0B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gridSpan w:val="2"/>
            <w:vAlign w:val="center"/>
          </w:tcPr>
          <w:p w14:paraId="604D4106" w14:textId="4BB5BBB7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gridSpan w:val="2"/>
            <w:vAlign w:val="center"/>
          </w:tcPr>
          <w:p w14:paraId="0EC45AED" w14:textId="15EF49B4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715" w:type="dxa"/>
            <w:gridSpan w:val="2"/>
            <w:vAlign w:val="center"/>
          </w:tcPr>
          <w:p w14:paraId="1DE0DE1D" w14:textId="17EB3949" w:rsidR="00D13645" w:rsidRPr="0030511E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13752F06" w14:textId="77777777" w:rsidR="00CC0649" w:rsidRPr="00921B86" w:rsidRDefault="00CC0649" w:rsidP="00CC0649">
      <w:pPr>
        <w:widowControl w:val="0"/>
        <w:autoSpaceDE w:val="0"/>
        <w:autoSpaceDN w:val="0"/>
        <w:rPr>
          <w:rFonts w:eastAsia="SimSun"/>
          <w:i/>
          <w:color w:val="595959"/>
          <w:sz w:val="20"/>
          <w:szCs w:val="20"/>
          <w:lang w:eastAsia="ar-SA"/>
        </w:rPr>
      </w:pPr>
    </w:p>
    <w:p w14:paraId="04A46D17" w14:textId="1A4F4BBE" w:rsidR="00143F84" w:rsidRPr="00143F84" w:rsidRDefault="00143F8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143F84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 каква степен считате, че стажантите като цяло постигат </w:t>
      </w:r>
      <w:r w:rsidRPr="00143F84">
        <w:rPr>
          <w:rFonts w:eastAsia="SimSun"/>
          <w:b/>
          <w:bCs/>
          <w:sz w:val="22"/>
          <w:szCs w:val="22"/>
          <w:u w:val="single"/>
          <w:lang w:eastAsia="ar-SA"/>
        </w:rPr>
        <w:t>обща пригодност за работа</w:t>
      </w:r>
      <w:r w:rsidRPr="00143F84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r w:rsidR="002658EA" w:rsidRPr="002658EA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143F84">
        <w:rPr>
          <w:rFonts w:eastAsia="SimSun"/>
          <w:b/>
          <w:bCs/>
          <w:sz w:val="22"/>
          <w:szCs w:val="22"/>
          <w:lang w:eastAsia="ar-SA"/>
        </w:rPr>
        <w:t xml:space="preserve"> кл. спрямо следните умения: </w:t>
      </w:r>
    </w:p>
    <w:p w14:paraId="2E806DDF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1003DB75" w14:textId="68A51A25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43F84" w:rsidRPr="00F460BB" w14:paraId="4948E303" w14:textId="77777777" w:rsidTr="008C534C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6B6B098B" w14:textId="77777777" w:rsidR="00143F84" w:rsidRPr="009826A9" w:rsidRDefault="00143F84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045A0300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C31C0E3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BC18C8B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B39A6A8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6DBB661A" w14:textId="77777777" w:rsidR="00143F84" w:rsidRPr="00F460BB" w:rsidRDefault="00143F84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09260309" w14:textId="77777777" w:rsidTr="00D13645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4E61CA7B" w14:textId="77777777" w:rsidR="00D13645" w:rsidRPr="00C22C12" w:rsidRDefault="00D13645" w:rsidP="00D13645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C39D5C4" w14:textId="287C94B6" w:rsidR="00D13645" w:rsidRPr="00143F84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143F84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Човешки умения – способност да се разбират с другите хора в работата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1CA745B" w14:textId="7D2AE722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14:paraId="6EDE8AB7" w14:textId="71F2001B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A7C8F81" w14:textId="6BFAF64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79A3FF9" w14:textId="15C70658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39513D2" w14:textId="0F4B1DE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1396FA1E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24F1609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Умения за учене  - способност да учат основните функции на работата и да усвояват нови умения, когато работата се променя във времето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0D1FB9" w14:textId="4FC63E9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586EED9" w14:textId="035D133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485D161" w14:textId="24B7A47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CBE21D8" w14:textId="342E120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52550BB" w14:textId="66763603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  <w:tr w:rsidR="00D13645" w:rsidRPr="00F460BB" w14:paraId="18C32A0A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205FEC2" w14:textId="77777777" w:rsidR="00D13645" w:rsidRPr="00C22C12" w:rsidRDefault="00D13645" w:rsidP="00D13645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Трудова етика - способност да приемат инструкции, да работят усилено и да произвеждат навреме висококачествени резултати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B0B123F" w14:textId="6002F604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2C7D673" w14:textId="6CA4EAFD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77AD244" w14:textId="0DD7EF9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DE16867" w14:textId="300E2056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B6EE7E5" w14:textId="28FB3F7C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12308033" w14:textId="77777777" w:rsidR="00143F84" w:rsidRDefault="00143F84" w:rsidP="00143F84">
      <w:pPr>
        <w:spacing w:after="160" w:line="259" w:lineRule="auto"/>
        <w:jc w:val="both"/>
        <w:rPr>
          <w:rFonts w:eastAsia="SimSun"/>
          <w:b/>
          <w:bCs/>
          <w:sz w:val="20"/>
          <w:szCs w:val="20"/>
          <w:lang w:eastAsia="ar-SA"/>
        </w:rPr>
      </w:pPr>
    </w:p>
    <w:p w14:paraId="2F72303A" w14:textId="4BFC1388" w:rsidR="00157D02" w:rsidRDefault="00157D02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157D02">
        <w:rPr>
          <w:rFonts w:eastAsia="SimSun"/>
          <w:b/>
          <w:bCs/>
          <w:sz w:val="22"/>
          <w:szCs w:val="22"/>
          <w:lang w:eastAsia="ar-SA"/>
        </w:rPr>
        <w:t>Какви трудности срещате за постигане и измерване на резултатите от практическите обучения в реална работна среда?</w:t>
      </w:r>
    </w:p>
    <w:p w14:paraId="57FE987A" w14:textId="77777777" w:rsidR="00153DB3" w:rsidRPr="00153DB3" w:rsidRDefault="00153DB3" w:rsidP="00153DB3">
      <w:pPr>
        <w:suppressAutoHyphens/>
        <w:spacing w:after="120"/>
        <w:ind w:left="360"/>
        <w:rPr>
          <w:rFonts w:eastAsia="SimSun"/>
          <w:bCs/>
          <w:color w:val="00B050"/>
          <w:sz w:val="22"/>
          <w:szCs w:val="22"/>
          <w:lang w:eastAsia="ar-SA"/>
        </w:rPr>
      </w:pPr>
      <w:r w:rsidRPr="00153DB3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11 и 12 клас, ако сте имали ученици на стаж от тях през </w:t>
      </w:r>
      <w:r w:rsidRPr="00153DB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предходната учебна година </w:t>
      </w:r>
      <w:r w:rsidRPr="00153DB3">
        <w:rPr>
          <w:rFonts w:eastAsia="SimSun"/>
          <w:bCs/>
          <w:color w:val="00B050"/>
          <w:sz w:val="22"/>
          <w:szCs w:val="22"/>
          <w:lang w:eastAsia="ar-SA"/>
        </w:rPr>
        <w:t>Към СИЕЛА: ако може да се показват само редовете за класовете посочени във въпрос 0</w:t>
      </w:r>
    </w:p>
    <w:p w14:paraId="5D2C5AD5" w14:textId="6EA9F7F0" w:rsidR="00153DB3" w:rsidRPr="00153DB3" w:rsidRDefault="00153DB3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153DB3">
        <w:rPr>
          <w:rFonts w:eastAsia="SimSun"/>
          <w:sz w:val="22"/>
          <w:szCs w:val="22"/>
          <w:lang w:eastAsia="ar-SA"/>
        </w:rPr>
        <w:t xml:space="preserve"> 11 клас: …………………………………………………….…………………</w:t>
      </w:r>
    </w:p>
    <w:p w14:paraId="09A58768" w14:textId="67100713" w:rsidR="00153DB3" w:rsidRPr="00153DB3" w:rsidRDefault="00153DB3" w:rsidP="00153DB3">
      <w:pPr>
        <w:widowControl w:val="0"/>
        <w:suppressAutoHyphens/>
        <w:autoSpaceDE w:val="0"/>
        <w:autoSpaceDN w:val="0"/>
        <w:spacing w:before="120" w:after="120"/>
        <w:ind w:left="360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>В</w:t>
      </w:r>
      <w:r w:rsidRPr="00153DB3">
        <w:rPr>
          <w:rFonts w:eastAsia="SimSun"/>
          <w:sz w:val="22"/>
          <w:szCs w:val="22"/>
          <w:lang w:eastAsia="ar-SA"/>
        </w:rPr>
        <w:t xml:space="preserve"> 12 клас: …………………………………………………………….....………</w:t>
      </w:r>
    </w:p>
    <w:p w14:paraId="20863727" w14:textId="77777777" w:rsidR="00153DB3" w:rsidRPr="00157D02" w:rsidRDefault="00153DB3" w:rsidP="00153DB3">
      <w:pPr>
        <w:pStyle w:val="ListParagraph"/>
        <w:widowControl w:val="0"/>
        <w:autoSpaceDE w:val="0"/>
        <w:autoSpaceDN w:val="0"/>
        <w:ind w:left="284"/>
        <w:rPr>
          <w:rFonts w:eastAsia="SimSun"/>
          <w:b/>
          <w:bCs/>
          <w:sz w:val="22"/>
          <w:szCs w:val="22"/>
          <w:lang w:eastAsia="ar-SA"/>
        </w:rPr>
      </w:pPr>
    </w:p>
    <w:p w14:paraId="255797E9" w14:textId="77777777" w:rsidR="00157D02" w:rsidRDefault="00157D02" w:rsidP="00157D02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7CD5FA4F" w14:textId="2C24C7A5" w:rsidR="008C534C" w:rsidRPr="008C534C" w:rsidRDefault="008C534C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8C534C">
        <w:rPr>
          <w:rFonts w:eastAsia="SimSun"/>
          <w:b/>
          <w:bCs/>
          <w:sz w:val="22"/>
          <w:szCs w:val="22"/>
          <w:lang w:eastAsia="ar-SA"/>
        </w:rPr>
        <w:t>В каква степен сте съгласен/</w:t>
      </w:r>
      <w:proofErr w:type="spellStart"/>
      <w:r w:rsidRPr="008C534C">
        <w:rPr>
          <w:rFonts w:eastAsia="SimSun"/>
          <w:b/>
          <w:bCs/>
          <w:sz w:val="22"/>
          <w:szCs w:val="22"/>
          <w:lang w:eastAsia="ar-SA"/>
        </w:rPr>
        <w:t>сна</w:t>
      </w:r>
      <w:proofErr w:type="spellEnd"/>
      <w:r w:rsidRPr="008C534C">
        <w:rPr>
          <w:rFonts w:eastAsia="SimSun"/>
          <w:b/>
          <w:bCs/>
          <w:sz w:val="22"/>
          <w:szCs w:val="22"/>
          <w:lang w:eastAsia="ar-SA"/>
        </w:rPr>
        <w:t xml:space="preserve"> със следните твърдения относно </w:t>
      </w:r>
      <w:proofErr w:type="spellStart"/>
      <w:r w:rsidRPr="008C534C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8C534C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 в </w:t>
      </w:r>
      <w:r w:rsidR="002658EA" w:rsidRPr="002658EA">
        <w:rPr>
          <w:rFonts w:eastAsia="SimSun"/>
          <w:b/>
          <w:bCs/>
          <w:sz w:val="22"/>
          <w:szCs w:val="22"/>
          <w:highlight w:val="yellow"/>
          <w:lang w:eastAsia="ar-SA"/>
        </w:rPr>
        <w:t>…</w:t>
      </w:r>
      <w:r w:rsidRPr="008C534C">
        <w:rPr>
          <w:rFonts w:eastAsia="SimSun"/>
          <w:b/>
          <w:bCs/>
          <w:sz w:val="22"/>
          <w:szCs w:val="22"/>
          <w:lang w:eastAsia="ar-SA"/>
        </w:rPr>
        <w:t xml:space="preserve"> клас? </w:t>
      </w:r>
    </w:p>
    <w:p w14:paraId="5A1A60D5" w14:textId="77777777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r w:rsidRPr="00B6430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отговор на всяко твърдение </w:t>
      </w:r>
      <w:r w:rsidRPr="00B64303">
        <w:rPr>
          <w:rFonts w:eastAsia="SimSun"/>
          <w:i/>
          <w:sz w:val="22"/>
          <w:szCs w:val="22"/>
          <w:lang w:eastAsia="ar-SA"/>
        </w:rPr>
        <w:t xml:space="preserve">за всеки клас, от </w:t>
      </w:r>
      <w:r w:rsidRPr="00B64303">
        <w:rPr>
          <w:rFonts w:eastAsia="SimSun"/>
          <w:bCs/>
          <w:i/>
          <w:iCs/>
          <w:sz w:val="22"/>
          <w:szCs w:val="22"/>
          <w:lang w:eastAsia="ar-SA"/>
        </w:rPr>
        <w:t xml:space="preserve">които сте имали ученици на практическо стажуване през </w:t>
      </w:r>
      <w:r w:rsidRPr="00B64303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p w14:paraId="4101AF7C" w14:textId="281597F6" w:rsidR="00B64303" w:rsidRPr="00B64303" w:rsidRDefault="00B64303" w:rsidP="00B64303">
      <w:pPr>
        <w:suppressAutoHyphens/>
        <w:spacing w:after="120"/>
        <w:ind w:left="360"/>
        <w:rPr>
          <w:rFonts w:eastAsia="SimSun"/>
          <w:i/>
          <w:color w:val="FF0000"/>
          <w:sz w:val="20"/>
          <w:szCs w:val="20"/>
          <w:lang w:eastAsia="ar-SA"/>
        </w:rPr>
      </w:pPr>
      <w:r w:rsidRPr="00B64303">
        <w:rPr>
          <w:rFonts w:eastAsia="SimSun"/>
          <w:bCs/>
          <w:color w:val="00B050"/>
          <w:sz w:val="22"/>
          <w:szCs w:val="22"/>
          <w:lang w:eastAsia="ar-SA"/>
        </w:rPr>
        <w:t xml:space="preserve">Към СИЕЛА: въпросът да се форматира като въпрос 18 – </w:t>
      </w:r>
      <w:r>
        <w:rPr>
          <w:rFonts w:eastAsia="SimSun"/>
          <w:bCs/>
          <w:color w:val="00B050"/>
          <w:sz w:val="22"/>
          <w:szCs w:val="22"/>
          <w:lang w:eastAsia="ar-SA"/>
        </w:rPr>
        <w:t>две колони съответно с надписи “ В 11 клас” и “В12 клас”</w:t>
      </w:r>
      <w:r w:rsidRPr="00B64303">
        <w:rPr>
          <w:rFonts w:eastAsia="SimSun"/>
          <w:bCs/>
          <w:color w:val="00B050"/>
          <w:sz w:val="22"/>
          <w:szCs w:val="22"/>
          <w:lang w:eastAsia="ar-SA"/>
        </w:rPr>
        <w:t>, и падащи менюта с отговори. Ако класът е само един, то въпросът да си остане във форматира по-долу, но отговорите да се съхраняват в променливи за съответния клас</w:t>
      </w:r>
      <w:r w:rsidRPr="00B64303">
        <w:rPr>
          <w:rFonts w:eastAsia="SimSun"/>
          <w:bCs/>
          <w:color w:val="00B050"/>
          <w:sz w:val="22"/>
          <w:szCs w:val="22"/>
          <w:lang w:val="en-GB" w:eastAsia="ar-SA"/>
        </w:rPr>
        <w:t>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8C534C" w:rsidRPr="00074118" w14:paraId="2E280C1F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244AB1BC" w14:textId="77777777" w:rsidR="008C534C" w:rsidRPr="00074118" w:rsidRDefault="008C534C" w:rsidP="008C534C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09150F6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1DBDB23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A72AB87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C2B1D68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D13DD92" w14:textId="77777777" w:rsidR="008C534C" w:rsidRPr="00EE7C61" w:rsidRDefault="008C534C" w:rsidP="008C53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074118" w14:paraId="31BBFB8F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03B4A5A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6AC4A1FA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165D242" w14:textId="5DA05408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се затрудняват да покрият изискванията за единици резултати от ученето в държавния образователен стандарт (ДОС)</w:t>
            </w:r>
            <w:r w:rsidRPr="008C534C">
              <w:rPr>
                <w:sz w:val="22"/>
                <w:szCs w:val="22"/>
              </w:rPr>
              <w:t xml:space="preserve"> </w:t>
            </w: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401561" w14:textId="55B7D57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80F731" w14:textId="08850AF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97DB2E" w14:textId="7302DD0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C05F62" w14:textId="4FE5547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180D1E" w14:textId="2BE54E3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13703A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3AE779E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2F93A2" w14:textId="16F7562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3F8045" w14:textId="29B1B1E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8CFC8" w14:textId="21037FB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7D0AB" w14:textId="1E46F57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CD25FB" w14:textId="2344486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1FA350A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94B021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35C93D" w14:textId="0D9A4D4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760E8A" w14:textId="739400B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894C2" w14:textId="0FECA82E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0F9B08" w14:textId="04FCA0A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BB89D3" w14:textId="6AAB625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4A0FC736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75ABB69" w14:textId="2BD3986C" w:rsidR="001C5E98" w:rsidRPr="008C534C" w:rsidRDefault="000A36ED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Обучението в реална работна среда</w:t>
            </w:r>
            <w:r w:rsidR="001C5E98"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често откроява нужда от надграждане на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D49EAF" w14:textId="4BE83DE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D87CDC" w14:textId="279BBDC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3AE33C" w14:textId="1CCB721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2C2A12" w14:textId="43E512E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C56D400" w14:textId="46122DDC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20B4BA4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5A39D5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Преходът от училище към работа в реална работна среда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698AB4" w14:textId="42762EE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FAEB91" w14:textId="4AF1656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2BDAC9" w14:textId="29CBD6F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754B4E" w14:textId="0C02A490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DD6B399" w14:textId="5C6FF231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538C8FBB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5A99B2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Родителите подкрепят децата си в процеса на преход от училище към стаж и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C71715" w14:textId="4DAB1F6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D5D2A" w14:textId="38DFEDC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BFA9C" w14:textId="01B2032D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4A114F" w14:textId="25308FF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E86C6FC" w14:textId="530EEC0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2188571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272DF23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допълнителни компетентности и умения от наставниците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E71244" w14:textId="7E82242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4784C" w14:textId="61B1FB4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77BAEC" w14:textId="0401D09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4ADC3B" w14:textId="54AC567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EF9DDF" w14:textId="727D3D9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6E39BF9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68105F7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допълнителни компетентности и умения от учителите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CE7F98" w14:textId="49B08C1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0199CC" w14:textId="14FB3E1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760E10" w14:textId="0589321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064578" w14:textId="7B52CE3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EA3D545" w14:textId="32BD8FC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638A8B5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878B424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Наставниците в производствената практика притежават методически и педагогически умения, необходими за обучение на учениците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A39549" w14:textId="2D41E54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A2BA94" w14:textId="540533F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CAE48" w14:textId="66A7C23A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16FD49" w14:textId="4CD3250E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FC08B" w14:textId="5B4158D6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074118" w14:paraId="1C33AE0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5101904" w14:textId="77777777" w:rsidR="001C5E98" w:rsidRPr="008C534C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8C534C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води до допълнително натоварване на наставниците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9C7FD3" w14:textId="74F9DFE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0A588" w14:textId="310FC324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3B311E" w14:textId="44BDF94B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D81628" w14:textId="47119B72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D6B03B" w14:textId="09853F2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486360FD" w14:textId="77777777" w:rsidR="0024085B" w:rsidRPr="00074118" w:rsidRDefault="0024085B" w:rsidP="0024085B">
      <w:pPr>
        <w:spacing w:after="160" w:line="259" w:lineRule="auto"/>
        <w:rPr>
          <w:rFonts w:eastAsia="PMingLiU"/>
          <w:b/>
          <w:sz w:val="20"/>
          <w:szCs w:val="20"/>
          <w:lang w:eastAsia="zh-TW"/>
        </w:rPr>
      </w:pPr>
    </w:p>
    <w:p w14:paraId="278C93A4" w14:textId="35DDE80C" w:rsidR="0024085B" w:rsidRDefault="0024085B" w:rsidP="0024085B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>ПОТРЕБНОСТ ОТ ПОДКРЕПА НА РАБОТОДАТЕЛИТЕ И НАСТАВНИЦИТЕ</w:t>
      </w:r>
    </w:p>
    <w:p w14:paraId="5708CA3A" w14:textId="77777777" w:rsidR="0024085B" w:rsidRPr="0024085B" w:rsidRDefault="0024085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24085B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съществуват някои от следните пречки за участието на работодателя в </w:t>
      </w:r>
      <w:proofErr w:type="spellStart"/>
      <w:r w:rsidRPr="0024085B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24085B">
        <w:rPr>
          <w:rFonts w:eastAsia="SimSun"/>
          <w:b/>
          <w:bCs/>
          <w:sz w:val="22"/>
          <w:szCs w:val="22"/>
          <w:lang w:eastAsia="ar-SA"/>
        </w:rPr>
        <w:t xml:space="preserve"> обучение:</w:t>
      </w:r>
    </w:p>
    <w:p w14:paraId="0742F023" w14:textId="77777777" w:rsidR="0024085B" w:rsidRDefault="0024085B" w:rsidP="0024085B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0"/>
          <w:szCs w:val="20"/>
          <w:lang w:eastAsia="ar-SA"/>
        </w:rPr>
      </w:pPr>
      <w:bookmarkStart w:id="6" w:name="_Hlk109660703"/>
      <w:r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всяко твърдение.</w:t>
      </w:r>
    </w:p>
    <w:bookmarkEnd w:id="6"/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4085B" w14:paraId="7C64B45B" w14:textId="77777777" w:rsidTr="00571248">
        <w:trPr>
          <w:trHeight w:val="624"/>
          <w:tblHeader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</w:tcPr>
          <w:p w14:paraId="2E0312C2" w14:textId="77777777" w:rsidR="0024085B" w:rsidRDefault="0024085B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6F35E1D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16E5CE0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1EDA4CB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14D7A1B1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2F62CD24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24085B" w14:paraId="7AA59732" w14:textId="77777777" w:rsidTr="00571248">
        <w:trPr>
          <w:trHeight w:val="340"/>
          <w:jc w:val="center"/>
          <w:hidden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505B102" w14:textId="77777777" w:rsidR="00C22C12" w:rsidRPr="00C22C12" w:rsidRDefault="00C22C12" w:rsidP="00BE7BCD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E67FA30" w14:textId="670C8A1A" w:rsidR="001C5E98" w:rsidRPr="0024085B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Недостатъчна</w:t>
            </w: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 </w:t>
            </w:r>
            <w:r w:rsidR="00BE7BCD">
              <w:rPr>
                <w:color w:val="000000" w:themeColor="text1"/>
                <w:sz w:val="22"/>
                <w:szCs w:val="22"/>
                <w:lang w:eastAsia="en-US"/>
              </w:rPr>
              <w:t>и</w:t>
            </w: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нформация за </w:t>
            </w:r>
            <w:proofErr w:type="spellStart"/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дуалното</w:t>
            </w:r>
            <w:proofErr w:type="spellEnd"/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5F5CDB1" w14:textId="3D67760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1E0D95E" w14:textId="4528EE7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FFAB5D" w14:textId="4E5072D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05DDBD1" w14:textId="7F5188E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BC689EA" w14:textId="75FCE81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591CB611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A64270" w14:textId="1CA9FA67" w:rsidR="001C5E98" w:rsidRPr="0024085B" w:rsidRDefault="00B31450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Задължение за определяне на служители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за</w:t>
            </w:r>
            <w:del w:id="7" w:author="Author">
              <w:r w:rsidR="001C5E98" w:rsidRPr="00C22C12" w:rsidDel="00B31450">
                <w:rPr>
                  <w:rFonts w:eastAsia="SimSun"/>
                  <w:color w:val="000000"/>
                  <w:sz w:val="22"/>
                  <w:szCs w:val="22"/>
                  <w:lang w:eastAsia="ar-SA"/>
                </w:rPr>
                <w:delText xml:space="preserve"> </w:delText>
              </w:r>
            </w:del>
            <w:r w:rsidR="001C5E98"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наставници</w:t>
            </w:r>
            <w:proofErr w:type="spellEnd"/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4FA478" w14:textId="0261B2B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656B02" w14:textId="7912255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DC6F649" w14:textId="48306FE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4E2F7BB" w14:textId="0541B8E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2469707" w14:textId="456024E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25BA490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8191CD" w14:textId="5DB50D8D" w:rsidR="001C5E98" w:rsidRPr="0024085B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Сложни </w:t>
            </w:r>
            <w:r w:rsidR="00B31450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административни</w:t>
            </w: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процедури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C34755" w14:textId="1475873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49443E6" w14:textId="7BD1312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FD94FD" w14:textId="2356AB4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497DDD" w14:textId="4EF4EEF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6E337E" w14:textId="257FB04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7ABAB9C4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6918795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Осигуряване на възнаграждения на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0B55BD" w14:textId="2E9B538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5E5222D" w14:textId="17DFA4C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25D157A" w14:textId="79C0439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0DD058" w14:textId="5FEF1DD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4FEB6E1" w14:textId="73590E0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B718E24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87580D9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Високи изисквания за участие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DCED5A" w14:textId="3A7C40F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C8AA4CE" w14:textId="4BD4371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DE170A3" w14:textId="2752498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CAB1C84" w14:textId="1ADB36D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B71E52B" w14:textId="66D32FB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1A88941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E66EE04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Липса на време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DC601DE" w14:textId="4EDB65D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428993" w14:textId="51DFA0F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3A4A3C5" w14:textId="0B2EB06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E2B8E76" w14:textId="1931E0E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805332A" w14:textId="298E632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E29DB10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4A73624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Прекомерни административни задачи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D4C47E" w14:textId="567D8E9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682DF35" w14:textId="29D48AD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5B9A807" w14:textId="59DEBB8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E700217" w14:textId="50CD4C6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A0CF543" w14:textId="6EF9499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7FD3DEDE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6C5D8D7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Несъответствие между ресурси и печалба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F1C9CD3" w14:textId="6C88D97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7B93A00" w14:textId="590C235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7F2C27A" w14:textId="41B5A55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71BB02A" w14:textId="7094CC6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C42200A" w14:textId="177358E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161A49E9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E19F689" w14:textId="77777777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Липса на финансови стимули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513EAC4" w14:textId="3F27422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8224AEE" w14:textId="6021CC0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A14B40" w14:textId="0B9C032E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4D0B855" w14:textId="7B32B3C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3C65CD" w14:textId="6326EE3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A40D434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09921A5B" w14:textId="05C38689" w:rsidR="001C5E98" w:rsidRPr="00C22C12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Малък брой часове практическо обучение</w:t>
            </w:r>
            <w:r w:rsidR="00726471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предприятието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509DD11" w14:textId="678DC4F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6729E02" w14:textId="44CA23C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6247B7C" w14:textId="19CB604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0A205D6" w14:textId="2A39A5F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2C6A8A7" w14:textId="009FC4B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BE7BCD" w:rsidRPr="0024085B" w14:paraId="36CA9D0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C40A5B7" w14:textId="5A9734C4" w:rsidR="00BE7BCD" w:rsidRPr="00C22C12" w:rsidRDefault="00BE7BCD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Необходимост от адаптиране на работното място към целите на обучението чрез работа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722578A" w14:textId="0C9F5574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B851EED" w14:textId="579DEF1F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D00431D" w14:textId="60EB6A00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E1B8149" w14:textId="424E77DD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03B8783" w14:textId="57592869" w:rsidR="00BE7BCD" w:rsidRDefault="00BE7BCD" w:rsidP="00BE7BC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741997F1" w14:textId="77777777" w:rsidR="0024085B" w:rsidRPr="0024085B" w:rsidRDefault="0024085B" w:rsidP="0024085B">
      <w:pPr>
        <w:spacing w:after="160" w:line="256" w:lineRule="auto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p w14:paraId="14E6FC94" w14:textId="77777777" w:rsidR="0024085B" w:rsidRPr="0024085B" w:rsidRDefault="0024085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24085B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съществуват някои от следните пречки при назначаването на наставници в </w:t>
      </w:r>
      <w:proofErr w:type="spellStart"/>
      <w:r w:rsidRPr="0024085B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24085B">
        <w:rPr>
          <w:rFonts w:eastAsia="SimSun"/>
          <w:b/>
          <w:bCs/>
          <w:sz w:val="22"/>
          <w:szCs w:val="22"/>
          <w:lang w:eastAsia="ar-SA"/>
        </w:rPr>
        <w:t xml:space="preserve"> обучение:</w:t>
      </w:r>
    </w:p>
    <w:p w14:paraId="7C746F56" w14:textId="77777777" w:rsidR="0024085B" w:rsidRPr="0024085B" w:rsidRDefault="0024085B" w:rsidP="0024085B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2"/>
          <w:szCs w:val="22"/>
          <w:lang w:eastAsia="ar-SA"/>
        </w:rPr>
      </w:pPr>
      <w:r w:rsidRPr="0024085B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24085B" w:rsidRPr="0024085B" w14:paraId="50B6B527" w14:textId="77777777" w:rsidTr="00571248">
        <w:trPr>
          <w:trHeight w:val="624"/>
          <w:tblHeader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</w:tcPr>
          <w:p w14:paraId="19E03194" w14:textId="77777777" w:rsidR="0024085B" w:rsidRPr="0024085B" w:rsidRDefault="0024085B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8DAADA4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844533C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039D26E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054A9131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18B0C65E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24085B" w14:paraId="1E9532F1" w14:textId="77777777" w:rsidTr="00571248">
        <w:trPr>
          <w:trHeight w:val="340"/>
          <w:jc w:val="center"/>
          <w:hidden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121A84F" w14:textId="77777777" w:rsidR="00C22C12" w:rsidRPr="00C22C12" w:rsidRDefault="00C22C12" w:rsidP="00C22C12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C506B11" w14:textId="2376D6F8" w:rsidR="001C5E98" w:rsidRPr="0024085B" w:rsidRDefault="001C5E98" w:rsidP="00C22C12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22C12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Работата</w:t>
            </w: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 xml:space="preserve"> с ученици е допълнително задължение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428331C" w14:textId="391BA05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53D7B09" w14:textId="73E4378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2A5D525" w14:textId="1533EA4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EED437" w14:textId="03B049F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B5031DA" w14:textId="1D115E5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37975C0F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CD00A9C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мотивация за работа с ученици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433F251" w14:textId="3E5D2DD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7E3D9A1" w14:textId="17B52D3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B20C4EA" w14:textId="1C95283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32F0D2B" w14:textId="2135BD6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F18DB06" w14:textId="25AEC01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8C62BDC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44B384FD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безопасна и сигурна работна среда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601BA13" w14:textId="3C0C701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B4C2E69" w14:textId="44345F7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49D653C" w14:textId="283E6A6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54188A4" w14:textId="7D8426D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E23A6E4" w14:textId="51D3D06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AC63E29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58D3EC9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Работата на обучител в компанията е неплатена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6AE70C7" w14:textId="45EE599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D2927E8" w14:textId="63EF670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ECD029" w14:textId="7250060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DFAAFDA" w14:textId="0303306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5391ACE" w14:textId="2C63AED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316987F9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724B5EE4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подкрепа от колеги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0845347" w14:textId="0736368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F7BADC5" w14:textId="45D6EF8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6C65CBF" w14:textId="61AED12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2E0E0BB" w14:textId="0A9A7BD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1A3B80" w14:textId="638EBE0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13C92F5D" w14:textId="77777777" w:rsidTr="00571248">
        <w:trPr>
          <w:trHeight w:val="340"/>
          <w:jc w:val="center"/>
        </w:trPr>
        <w:tc>
          <w:tcPr>
            <w:tcW w:w="396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8923991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Липса на умения, необходими за работа с ученици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CB74EE9" w14:textId="761DE0B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F5B154F" w14:textId="7342F78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44D81A4" w14:textId="6B1F5D5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C7359DB" w14:textId="2D4CEEA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04AE1E7" w14:textId="7B6D70D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282AD176" w14:textId="77777777" w:rsidR="0024085B" w:rsidRPr="0024085B" w:rsidRDefault="0024085B" w:rsidP="0024085B">
      <w:pPr>
        <w:spacing w:after="160" w:line="256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DB26B12" w14:textId="77777777" w:rsidR="0024085B" w:rsidRPr="0024085B" w:rsidRDefault="0024085B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24085B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е необходима подкрепа на наставниците в </w:t>
      </w:r>
      <w:proofErr w:type="spellStart"/>
      <w:r w:rsidRPr="0024085B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24085B">
        <w:rPr>
          <w:rFonts w:eastAsia="SimSun"/>
          <w:b/>
          <w:bCs/>
          <w:sz w:val="22"/>
          <w:szCs w:val="22"/>
          <w:lang w:eastAsia="ar-SA"/>
        </w:rPr>
        <w:t xml:space="preserve"> обучение относно: </w:t>
      </w:r>
    </w:p>
    <w:p w14:paraId="10C244CB" w14:textId="77777777" w:rsidR="0024085B" w:rsidRPr="0024085B" w:rsidRDefault="0024085B" w:rsidP="0024085B">
      <w:pPr>
        <w:pStyle w:val="ListParagraph"/>
        <w:suppressAutoHyphens/>
        <w:spacing w:after="120"/>
        <w:ind w:left="360"/>
        <w:rPr>
          <w:rFonts w:eastAsia="SimSun"/>
          <w:i/>
          <w:color w:val="595959"/>
          <w:sz w:val="22"/>
          <w:szCs w:val="22"/>
          <w:lang w:eastAsia="ar-SA"/>
        </w:rPr>
      </w:pPr>
      <w:r w:rsidRPr="0024085B">
        <w:rPr>
          <w:rFonts w:eastAsia="SimSun"/>
          <w:i/>
          <w:color w:val="595959"/>
          <w:sz w:val="22"/>
          <w:szCs w:val="22"/>
          <w:lang w:eastAsia="ar-SA"/>
        </w:rPr>
        <w:t>Моля, изберете по един отговор на всяко твърдение.</w:t>
      </w:r>
    </w:p>
    <w:tbl>
      <w:tblPr>
        <w:tblW w:w="938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34"/>
        <w:gridCol w:w="1134"/>
        <w:gridCol w:w="1134"/>
        <w:gridCol w:w="1134"/>
        <w:gridCol w:w="1134"/>
      </w:tblGrid>
      <w:tr w:rsidR="0024085B" w:rsidRPr="0024085B" w14:paraId="71FD0BF6" w14:textId="77777777" w:rsidTr="00571248">
        <w:trPr>
          <w:trHeight w:val="624"/>
          <w:tblHeader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</w:tcPr>
          <w:p w14:paraId="07D5DC84" w14:textId="77777777" w:rsidR="0024085B" w:rsidRPr="0024085B" w:rsidRDefault="0024085B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32797358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784AC411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6750BCDB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1F6A00FE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shd w:val="clear" w:color="auto" w:fill="F2F2F2"/>
            <w:vAlign w:val="center"/>
            <w:hideMark/>
          </w:tcPr>
          <w:p w14:paraId="40B4C52C" w14:textId="77777777" w:rsidR="0024085B" w:rsidRPr="00EE7C61" w:rsidRDefault="0024085B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EE7C61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24085B" w14:paraId="4188EE55" w14:textId="77777777" w:rsidTr="00571248">
        <w:trPr>
          <w:trHeight w:val="340"/>
          <w:jc w:val="center"/>
          <w:hidden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55086F8B" w14:textId="77777777" w:rsidR="002E4817" w:rsidRPr="002E4817" w:rsidRDefault="002E4817" w:rsidP="002E4817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3C0DA8D" w14:textId="3A511E69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Комуникация с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88D0233" w14:textId="11900C5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49A5A76" w14:textId="5E370E5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08D24FA" w14:textId="012D450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1D068EE" w14:textId="40BD938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35651B2" w14:textId="43D088A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8242E14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D2C1676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Планиране на провеждането на практическото обучение според учебните цели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F666FB4" w14:textId="3217CE0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D82720" w14:textId="5647CE7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61F58E" w14:textId="1BC78E1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B161709" w14:textId="51A37F7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97E94ED" w14:textId="085DFA6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AED0792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F0870FB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Контрол и оценяване на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1E34478" w14:textId="185B48A3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6C69006" w14:textId="00FE503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A902D9E" w14:textId="3756F30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832CE8E" w14:textId="1DB6A9E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02AF45A" w14:textId="03A14ECD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7AD88A43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224854F1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Мотивиране на учениците за работа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BEF606A" w14:textId="5E58CB5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952AB8F" w14:textId="0F7CA8C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338C59C0" w14:textId="3C63F00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A5BFB8F" w14:textId="60FB06B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5CE6A80" w14:textId="193C943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46815F91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03D1D68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Включване на други служители в работата с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39DFC5E" w14:textId="440EA24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EE776F7" w14:textId="00743C4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0CBD340" w14:textId="063982BB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673F8EA" w14:textId="6758FAF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A2131D3" w14:textId="5BA1334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03EF8B3A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6C3C1770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Водене на документация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85C14C1" w14:textId="5238047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F950DB2" w14:textId="4A0FA6B0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43B60D8" w14:textId="557A91E4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4FF2FFD" w14:textId="5A3BBD8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CE0B794" w14:textId="40E1EA5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497E796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17BCD743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Организиране на ежедневни дейности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29AD8BE" w14:textId="35E8A5DC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4979BBBA" w14:textId="392FCBF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E23AC14" w14:textId="79B1149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98D6F7B" w14:textId="19704F8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1FA90F5" w14:textId="04A7EA5A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604B1234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29C4481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Осигуряване на безопасна и сигурна работна среда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FFCC8A1" w14:textId="38D63F4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0FA99212" w14:textId="0E469D07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7557E40" w14:textId="4602D049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25D9428E" w14:textId="74FD69F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ADB0B3E" w14:textId="38D63232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24085B" w14:paraId="5010D1BD" w14:textId="77777777" w:rsidTr="00571248">
        <w:trPr>
          <w:trHeight w:val="340"/>
          <w:jc w:val="center"/>
        </w:trPr>
        <w:tc>
          <w:tcPr>
            <w:tcW w:w="371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14:paraId="3B063613" w14:textId="77777777" w:rsidR="001C5E98" w:rsidRPr="0024085B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4085B">
              <w:rPr>
                <w:color w:val="000000" w:themeColor="text1"/>
                <w:sz w:val="22"/>
                <w:szCs w:val="22"/>
                <w:lang w:eastAsia="en-US"/>
              </w:rPr>
              <w:t>Разработване на обучителни материали за учениците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85540EE" w14:textId="0C507485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79A8D5FB" w14:textId="0592C951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5D25F132" w14:textId="6B41E856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13A3047A" w14:textId="5A7B291F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14:paraId="6FEF72B7" w14:textId="41E56A18" w:rsidR="001C5E98" w:rsidRPr="0024085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304B11DC" w14:textId="77777777" w:rsidR="0024085B" w:rsidRDefault="0024085B" w:rsidP="0024085B">
      <w:pPr>
        <w:spacing w:after="160" w:line="256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32BC39E3" w14:textId="3694257D" w:rsidR="00513A58" w:rsidRPr="00513A58" w:rsidRDefault="00513A58" w:rsidP="00513A58">
      <w:pPr>
        <w:spacing w:after="160" w:line="259" w:lineRule="auto"/>
        <w:rPr>
          <w:rFonts w:eastAsia="SimSun"/>
          <w:color w:val="00B050"/>
          <w:sz w:val="22"/>
          <w:szCs w:val="22"/>
          <w:lang w:eastAsia="ar-SA"/>
        </w:rPr>
      </w:pP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>ВЪПРОС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И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ЗА ОБУЧАВА</w:t>
      </w:r>
      <w:r>
        <w:rPr>
          <w:rFonts w:eastAsia="PMingLiU"/>
          <w:b/>
          <w:bCs/>
          <w:color w:val="00B050"/>
          <w:sz w:val="22"/>
          <w:szCs w:val="22"/>
          <w:lang w:eastAsia="zh-TW"/>
        </w:rPr>
        <w:t>ЩИ В 12</w:t>
      </w:r>
      <w:r w:rsidRPr="0085667D">
        <w:rPr>
          <w:rFonts w:eastAsia="PMingLiU"/>
          <w:b/>
          <w:bCs/>
          <w:color w:val="00B050"/>
          <w:sz w:val="22"/>
          <w:szCs w:val="22"/>
          <w:lang w:eastAsia="zh-TW"/>
        </w:rPr>
        <w:t xml:space="preserve"> КЛАС</w:t>
      </w:r>
      <w:r w:rsidRPr="0085667D">
        <w:rPr>
          <w:rFonts w:eastAsia="PMingLiU"/>
          <w:color w:val="00B050"/>
          <w:sz w:val="22"/>
          <w:szCs w:val="22"/>
          <w:lang w:eastAsia="zh-TW"/>
        </w:rPr>
        <w:t xml:space="preserve"> </w:t>
      </w:r>
      <w:r>
        <w:rPr>
          <w:rFonts w:eastAsia="PMingLiU"/>
          <w:color w:val="00B050"/>
          <w:sz w:val="22"/>
          <w:szCs w:val="22"/>
          <w:lang w:eastAsia="zh-TW"/>
        </w:rPr>
        <w:t>(</w:t>
      </w:r>
      <w:r w:rsidRPr="00F6056E">
        <w:rPr>
          <w:rFonts w:eastAsia="SimSun"/>
          <w:color w:val="00B050"/>
          <w:sz w:val="22"/>
          <w:szCs w:val="22"/>
          <w:lang w:eastAsia="ar-SA"/>
        </w:rPr>
        <w:t>през миналата учебна година)</w:t>
      </w:r>
    </w:p>
    <w:p w14:paraId="18F9659F" w14:textId="5BC1A723" w:rsidR="00513A58" w:rsidRPr="005A7C56" w:rsidRDefault="005A7C56" w:rsidP="005A7C56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>УДОВЛЕТВОРЕНИЕ ОТ</w:t>
      </w:r>
      <w:r w:rsidRPr="00CD1C0B">
        <w:rPr>
          <w:rFonts w:eastAsia="SimSun"/>
          <w:b/>
          <w:color w:val="000000"/>
          <w:lang w:val="en-US" w:eastAsia="ar-SA"/>
        </w:rPr>
        <w:t xml:space="preserve"> </w:t>
      </w:r>
      <w:r>
        <w:rPr>
          <w:rFonts w:eastAsia="SimSun"/>
          <w:b/>
          <w:color w:val="000000"/>
          <w:lang w:eastAsia="ar-SA"/>
        </w:rPr>
        <w:t xml:space="preserve">ДОГОВОРНАТА РАМКА И </w:t>
      </w:r>
      <w:r w:rsidRPr="00CD1C0B">
        <w:rPr>
          <w:rFonts w:eastAsia="SimSun"/>
          <w:b/>
          <w:color w:val="000000"/>
          <w:lang w:val="en-US" w:eastAsia="ar-SA"/>
        </w:rPr>
        <w:t>РЕСУР</w:t>
      </w:r>
      <w:r w:rsidRPr="00CD1C0B">
        <w:rPr>
          <w:rFonts w:eastAsia="SimSun"/>
          <w:b/>
          <w:color w:val="000000"/>
          <w:lang w:eastAsia="ar-SA"/>
        </w:rPr>
        <w:t>СНОТО ОСИГУРЯВАНЕ</w:t>
      </w:r>
      <w:r w:rsidRPr="00CD1C0B">
        <w:rPr>
          <w:rFonts w:eastAsia="SimSun"/>
          <w:b/>
          <w:color w:val="000000"/>
          <w:lang w:val="en-US" w:eastAsia="ar-SA"/>
        </w:rPr>
        <w:t xml:space="preserve"> НА ДУАЛНОТО ОБУЧЕНИЕ</w:t>
      </w:r>
      <w:r>
        <w:rPr>
          <w:rFonts w:eastAsia="SimSun"/>
          <w:b/>
          <w:color w:val="000000"/>
          <w:lang w:eastAsia="ar-SA"/>
        </w:rPr>
        <w:t xml:space="preserve"> В ПРЕДПРИЯТИЕТО-РАБОТОДАТЕЛ</w:t>
      </w:r>
    </w:p>
    <w:p w14:paraId="3173C645" w14:textId="77777777" w:rsidR="005A7C56" w:rsidRPr="005A7C56" w:rsidRDefault="005A7C56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PMingLiU"/>
          <w:b/>
          <w:sz w:val="22"/>
          <w:szCs w:val="22"/>
          <w:lang w:eastAsia="zh-TW"/>
        </w:rPr>
      </w:pPr>
      <w:r w:rsidRPr="005A7C56">
        <w:rPr>
          <w:rFonts w:eastAsia="SimSun"/>
          <w:b/>
          <w:bCs/>
          <w:sz w:val="22"/>
          <w:szCs w:val="22"/>
          <w:lang w:eastAsia="ar-SA"/>
        </w:rPr>
        <w:t>Моля, оценете по скалата от 2 до 6:</w:t>
      </w:r>
    </w:p>
    <w:p w14:paraId="418A01C2" w14:textId="2F6FAC5C" w:rsidR="005A7C56" w:rsidRPr="00307473" w:rsidRDefault="005A7C56" w:rsidP="005A7C56">
      <w:pPr>
        <w:pStyle w:val="ListParagraph"/>
        <w:suppressAutoHyphens/>
        <w:spacing w:after="120"/>
        <w:rPr>
          <w:rFonts w:eastAsia="SimSun"/>
          <w:i/>
          <w:color w:val="595959"/>
          <w:sz w:val="20"/>
          <w:szCs w:val="20"/>
          <w:lang w:eastAsia="ar-SA"/>
        </w:rPr>
      </w:pPr>
      <w:r w:rsidRPr="00307473">
        <w:rPr>
          <w:rFonts w:eastAsia="SimSun"/>
          <w:i/>
          <w:color w:val="595959"/>
          <w:sz w:val="20"/>
          <w:szCs w:val="20"/>
          <w:lang w:eastAsia="ar-SA"/>
        </w:rPr>
        <w:t xml:space="preserve">Моля, изберете по един </w:t>
      </w:r>
      <w:r w:rsidR="009E3F79">
        <w:rPr>
          <w:rFonts w:eastAsia="SimSun"/>
          <w:i/>
          <w:color w:val="595959"/>
          <w:sz w:val="20"/>
          <w:szCs w:val="20"/>
          <w:lang w:eastAsia="ar-SA"/>
        </w:rPr>
        <w:t xml:space="preserve"> отговор на всеки 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5A7C56" w:rsidRPr="00F460BB" w14:paraId="66FC8B59" w14:textId="77777777" w:rsidTr="0091226D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66724E42" w14:textId="77777777" w:rsidR="005A7C56" w:rsidRPr="009826A9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4A313190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C473741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31F9F91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F39472E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36C90D2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5A7C56" w:rsidRPr="00F460BB" w14:paraId="72303F83" w14:textId="77777777" w:rsidTr="0091226D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FFB5AF7" w14:textId="77777777" w:rsidR="00BE7BCD" w:rsidRPr="00BE7BCD" w:rsidRDefault="00BE7BCD" w:rsidP="00BE7BCD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17AC4FB" w14:textId="7B08E9B9" w:rsidR="005A7C56" w:rsidRPr="00BE7BCD" w:rsidRDefault="005A7C56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E7BCD">
              <w:rPr>
                <w:color w:val="000000" w:themeColor="text1"/>
                <w:sz w:val="22"/>
                <w:szCs w:val="22"/>
                <w:lang w:eastAsia="en-US"/>
              </w:rPr>
              <w:t xml:space="preserve">Степен на удовлетворение на очакванията като работодател от осъществяването на </w:t>
            </w:r>
            <w:proofErr w:type="spellStart"/>
            <w:r w:rsidRPr="00BE7BCD">
              <w:rPr>
                <w:color w:val="000000" w:themeColor="text1"/>
                <w:sz w:val="22"/>
                <w:szCs w:val="22"/>
                <w:lang w:eastAsia="en-US"/>
              </w:rPr>
              <w:t>дуалното</w:t>
            </w:r>
            <w:proofErr w:type="spellEnd"/>
            <w:r w:rsidRPr="00BE7BCD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</w:t>
            </w:r>
          </w:p>
        </w:tc>
        <w:tc>
          <w:tcPr>
            <w:tcW w:w="567" w:type="dxa"/>
            <w:shd w:val="clear" w:color="auto" w:fill="auto"/>
          </w:tcPr>
          <w:p w14:paraId="5DE37705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7A59F09A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67703DED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5804A236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44CFC7C9" w14:textId="77777777" w:rsidR="005A7C56" w:rsidRPr="00F460BB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</w:tr>
      <w:tr w:rsidR="005A7C56" w:rsidRPr="00630CAC" w14:paraId="454974EA" w14:textId="77777777" w:rsidTr="0091226D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0016818" w14:textId="77777777" w:rsidR="005A7C56" w:rsidRPr="00BE7BCD" w:rsidRDefault="005A7C56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BE7BCD">
              <w:rPr>
                <w:color w:val="000000" w:themeColor="text1"/>
                <w:sz w:val="22"/>
                <w:szCs w:val="22"/>
                <w:lang w:eastAsia="en-US"/>
              </w:rPr>
              <w:t>Степен на удовлетвореност от капацитета на вашата фирма/ предприятие да предлага стажуване на изразилите желание ученици</w:t>
            </w:r>
          </w:p>
        </w:tc>
        <w:tc>
          <w:tcPr>
            <w:tcW w:w="567" w:type="dxa"/>
            <w:shd w:val="clear" w:color="auto" w:fill="auto"/>
          </w:tcPr>
          <w:p w14:paraId="110342F4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452C4323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4E186DE8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1A3D2F1B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</w:tcPr>
          <w:p w14:paraId="3844DFC6" w14:textId="77777777" w:rsidR="005A7C56" w:rsidRPr="00630CAC" w:rsidRDefault="005A7C56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</w:p>
        </w:tc>
      </w:tr>
    </w:tbl>
    <w:p w14:paraId="11022D86" w14:textId="77777777" w:rsidR="006409E4" w:rsidRDefault="006409E4" w:rsidP="006409E4">
      <w:pPr>
        <w:spacing w:after="160" w:line="259" w:lineRule="auto"/>
        <w:rPr>
          <w:rFonts w:eastAsia="PMingLiU"/>
          <w:sz w:val="22"/>
          <w:szCs w:val="22"/>
          <w:lang w:eastAsia="zh-TW"/>
        </w:rPr>
      </w:pPr>
    </w:p>
    <w:p w14:paraId="1B991C36" w14:textId="5BDC15BD" w:rsidR="006409E4" w:rsidRDefault="006409E4" w:rsidP="006409E4">
      <w:pPr>
        <w:shd w:val="clear" w:color="auto" w:fill="EAE8E8"/>
        <w:suppressAutoHyphens/>
        <w:spacing w:after="200" w:line="276" w:lineRule="auto"/>
        <w:rPr>
          <w:rFonts w:eastAsia="SimSun"/>
          <w:b/>
          <w:color w:val="000000"/>
          <w:lang w:eastAsia="ar-SA"/>
        </w:rPr>
      </w:pPr>
      <w:bookmarkStart w:id="8" w:name="_Hlk109656231"/>
      <w:r>
        <w:rPr>
          <w:rFonts w:eastAsia="SimSun"/>
          <w:b/>
          <w:color w:val="000000"/>
          <w:lang w:eastAsia="ar-SA"/>
        </w:rPr>
        <w:t xml:space="preserve">УДОВЛЕТВОРЕНОСТ ОТ ИЗМЕРВАНЕТО И </w:t>
      </w:r>
      <w:r w:rsidRPr="00921B86">
        <w:rPr>
          <w:rFonts w:eastAsia="SimSun"/>
          <w:b/>
          <w:color w:val="000000"/>
          <w:lang w:eastAsia="ar-SA"/>
        </w:rPr>
        <w:t>ОЦЕНКА</w:t>
      </w:r>
      <w:r>
        <w:rPr>
          <w:rFonts w:eastAsia="SimSun"/>
          <w:b/>
          <w:color w:val="000000"/>
          <w:lang w:eastAsia="ar-SA"/>
        </w:rPr>
        <w:t>ТА</w:t>
      </w:r>
      <w:r w:rsidRPr="00921B86">
        <w:rPr>
          <w:rFonts w:eastAsia="SimSun"/>
          <w:b/>
          <w:color w:val="000000"/>
          <w:lang w:val="en-US" w:eastAsia="ar-SA"/>
        </w:rPr>
        <w:t xml:space="preserve"> НА </w:t>
      </w:r>
      <w:r w:rsidRPr="00921B86">
        <w:rPr>
          <w:rFonts w:eastAsia="SimSun"/>
          <w:b/>
          <w:color w:val="000000"/>
          <w:lang w:eastAsia="ar-SA"/>
        </w:rPr>
        <w:t xml:space="preserve">РЕЗУЛТАТИТЕ ОТ </w:t>
      </w:r>
      <w:r>
        <w:rPr>
          <w:rFonts w:eastAsia="SimSun"/>
          <w:b/>
          <w:color w:val="000000"/>
          <w:lang w:eastAsia="ar-SA"/>
        </w:rPr>
        <w:t xml:space="preserve">СТАЖУВАНЕТО </w:t>
      </w:r>
    </w:p>
    <w:bookmarkEnd w:id="8"/>
    <w:p w14:paraId="3FBEF484" w14:textId="21122F03" w:rsidR="006409E4" w:rsidRPr="006409E4" w:rsidRDefault="006409E4" w:rsidP="00B37221">
      <w:pPr>
        <w:pStyle w:val="ListParagraph"/>
        <w:widowControl w:val="0"/>
        <w:numPr>
          <w:ilvl w:val="0"/>
          <w:numId w:val="13"/>
        </w:numPr>
        <w:autoSpaceDE w:val="0"/>
        <w:autoSpaceDN w:val="0"/>
        <w:ind w:left="284" w:hanging="284"/>
        <w:rPr>
          <w:rFonts w:eastAsia="SimSun"/>
          <w:b/>
          <w:bCs/>
          <w:sz w:val="22"/>
          <w:szCs w:val="22"/>
          <w:lang w:eastAsia="ar-SA"/>
        </w:rPr>
      </w:pP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В каква степен </w:t>
      </w:r>
      <w:r w:rsidR="002A0713" w:rsidRPr="00FE42E9">
        <w:rPr>
          <w:rFonts w:eastAsia="SimSun"/>
          <w:b/>
          <w:bCs/>
          <w:sz w:val="22"/>
          <w:szCs w:val="22"/>
          <w:lang w:eastAsia="ar-SA"/>
        </w:rPr>
        <w:t xml:space="preserve">сте съгласни, че се </w:t>
      </w:r>
      <w:r w:rsidRPr="00FE42E9">
        <w:rPr>
          <w:rFonts w:eastAsia="SimSun"/>
          <w:b/>
          <w:bCs/>
          <w:sz w:val="22"/>
          <w:szCs w:val="22"/>
          <w:lang w:eastAsia="ar-SA"/>
        </w:rPr>
        <w:t>отчитат</w:t>
      </w: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 нуждите на работодателя в </w:t>
      </w:r>
      <w:proofErr w:type="spellStart"/>
      <w:r w:rsidRPr="006409E4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6409E4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обучение? </w:t>
      </w:r>
    </w:p>
    <w:p w14:paraId="1BB745A5" w14:textId="77777777" w:rsidR="006409E4" w:rsidRPr="00785122" w:rsidRDefault="006409E4" w:rsidP="006409E4">
      <w:pPr>
        <w:pStyle w:val="ListParagraph"/>
        <w:suppressAutoHyphens/>
        <w:spacing w:after="120"/>
        <w:ind w:left="360"/>
        <w:rPr>
          <w:rFonts w:eastAsia="SimSun"/>
          <w:b/>
          <w:bCs/>
          <w:sz w:val="20"/>
          <w:szCs w:val="20"/>
          <w:lang w:eastAsia="ar-SA"/>
        </w:rPr>
      </w:pPr>
      <w:bookmarkStart w:id="9" w:name="_Hlk109660664"/>
      <w:r w:rsidRPr="00DC255B"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0"/>
          <w:szCs w:val="20"/>
          <w:lang w:eastAsia="ar-SA"/>
        </w:rPr>
        <w:t>яко твърдение.</w:t>
      </w:r>
    </w:p>
    <w:bookmarkEnd w:id="9"/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E7C61" w:rsidRPr="00CD1C0B" w14:paraId="00E33237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0F78EAD" w14:textId="77777777" w:rsidR="00EE7C61" w:rsidRPr="00735B94" w:rsidRDefault="00EE7C61" w:rsidP="00EE7C61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4D79E4C" w14:textId="77777777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iCs/>
                <w:sz w:val="16"/>
                <w:szCs w:val="16"/>
                <w:lang w:eastAsia="x-none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</w:t>
            </w:r>
          </w:p>
          <w:p w14:paraId="1429647B" w14:textId="1EE0B50F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300902A" w14:textId="1318E480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7A747B1" w14:textId="3F5BD2C6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7762021" w14:textId="44D01F8D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BB48C2" w14:textId="152BC69A" w:rsidR="00EE7C61" w:rsidRPr="00FE42E9" w:rsidRDefault="00EE7C61" w:rsidP="00EE7C61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z w:val="18"/>
                <w:szCs w:val="18"/>
                <w:lang w:eastAsia="ar-SA"/>
              </w:rPr>
            </w:pPr>
            <w:r w:rsidRPr="00FE42E9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C5E98" w:rsidRPr="00074118" w14:paraId="36687A65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9861F79" w14:textId="77777777" w:rsidR="00BE7BCD" w:rsidRPr="00BE7BCD" w:rsidRDefault="00BE7BCD" w:rsidP="00BE7BCD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270A2580" w14:textId="7192D86F" w:rsidR="001C5E98" w:rsidRPr="002E4817" w:rsidRDefault="001C5E98" w:rsidP="00BE7BCD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4D57D9" w14:textId="17DDA198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2FF596" w14:textId="2C8CFB25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D643E" w14:textId="378B7363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2B75F7" w14:textId="7BD67899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595D99" w14:textId="6DDD8B67" w:rsidR="001C5E98" w:rsidRPr="00074118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9AD635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12C36ED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 xml:space="preserve">При установени нужди от развитие на допълнителни умения училището-партньор добавя часове в разширената подготовка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4411D0" w14:textId="6739D82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C5218" w14:textId="3125C24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965488" w14:textId="109C136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35E23C" w14:textId="4EA089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C35092B" w14:textId="7FD2050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32E4CD61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BC95E65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 xml:space="preserve">Планираните умения/ резултати от ученето в училище се покриват в обучението чрез работа на работното място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371558" w14:textId="371711A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3AA3D7" w14:textId="0B0C9A6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C44E5" w14:textId="7D8CCC8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DC0493" w14:textId="1D8FC9E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9A826CA" w14:textId="3040D7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C6625C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A7CC58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 xml:space="preserve">Организацията на работния процес за ученика позволява да се извлече производителност от труда при спазване на разработената между работодателя и училището програма за практическо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571818" w14:textId="42A24CE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443F89" w14:textId="676DE7F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65D68" w14:textId="7E685CE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7A5B8A" w14:textId="04C0B48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A16812A" w14:textId="6FDB6CB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32AE5829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C38D46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2E4817">
              <w:rPr>
                <w:color w:val="000000" w:themeColor="text1"/>
                <w:sz w:val="22"/>
                <w:szCs w:val="22"/>
                <w:lang w:eastAsia="en-US"/>
              </w:rPr>
              <w:t>Трудовата дейност, която трябва да осъществяват учениците на работните места в предприятието, съответства на технологичните и техническите новости в съответната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F6B54" w14:textId="4FE5E2F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95587E" w14:textId="4140488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70D7F5" w14:textId="5A2B9BD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1980FB" w14:textId="560577E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976191E" w14:textId="2AD647C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1902ED07" w14:textId="77777777" w:rsidR="00CC0649" w:rsidRDefault="00CC0649" w:rsidP="00AB3F74">
      <w:pPr>
        <w:suppressAutoHyphens/>
        <w:spacing w:after="200" w:line="276" w:lineRule="auto"/>
        <w:rPr>
          <w:rFonts w:eastAsia="SimSun"/>
          <w:b/>
          <w:color w:val="000000"/>
          <w:lang w:val="en-US" w:eastAsia="ar-SA"/>
        </w:rPr>
      </w:pPr>
    </w:p>
    <w:p w14:paraId="6F993F6B" w14:textId="77777777" w:rsidR="006409E4" w:rsidRDefault="006409E4" w:rsidP="008C3B1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color w:val="000000"/>
          <w:lang w:eastAsia="ar-SA"/>
        </w:rPr>
      </w:pPr>
      <w:r>
        <w:rPr>
          <w:rFonts w:eastAsia="SimSun"/>
          <w:b/>
          <w:color w:val="000000"/>
          <w:lang w:eastAsia="ar-SA"/>
        </w:rPr>
        <w:t xml:space="preserve">УДОВЛЕТВОРЕНОСТ ОТ </w:t>
      </w:r>
      <w:r w:rsidRPr="00A97532">
        <w:rPr>
          <w:rFonts w:eastAsia="SimSun"/>
          <w:b/>
          <w:color w:val="000000"/>
          <w:lang w:eastAsia="ar-SA"/>
        </w:rPr>
        <w:t>СЪТРУДНИЧЕСТВО</w:t>
      </w:r>
      <w:r>
        <w:rPr>
          <w:rFonts w:eastAsia="SimSun"/>
          <w:b/>
          <w:color w:val="000000"/>
          <w:lang w:eastAsia="ar-SA"/>
        </w:rPr>
        <w:t>ТО</w:t>
      </w:r>
      <w:r w:rsidRPr="00A97532">
        <w:rPr>
          <w:rFonts w:eastAsia="SimSun"/>
          <w:b/>
          <w:color w:val="000000"/>
          <w:lang w:eastAsia="ar-SA"/>
        </w:rPr>
        <w:t xml:space="preserve"> </w:t>
      </w:r>
      <w:r>
        <w:rPr>
          <w:rFonts w:eastAsia="SimSun"/>
          <w:b/>
          <w:color w:val="000000"/>
          <w:lang w:eastAsia="ar-SA"/>
        </w:rPr>
        <w:t>С</w:t>
      </w:r>
      <w:r w:rsidRPr="00A97532">
        <w:rPr>
          <w:rFonts w:eastAsia="SimSun"/>
          <w:b/>
          <w:color w:val="000000"/>
          <w:lang w:eastAsia="ar-SA"/>
        </w:rPr>
        <w:t xml:space="preserve"> УЧИЛИЩ</w:t>
      </w:r>
      <w:r>
        <w:rPr>
          <w:rFonts w:eastAsia="SimSun"/>
          <w:b/>
          <w:color w:val="000000"/>
          <w:lang w:eastAsia="ar-SA"/>
        </w:rPr>
        <w:t>ЕТО ПАРТНЬОР</w:t>
      </w:r>
    </w:p>
    <w:p w14:paraId="6522D1B2" w14:textId="77777777" w:rsidR="006409E4" w:rsidRPr="006409E4" w:rsidRDefault="006409E4" w:rsidP="00701FFA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при провеждане на </w:t>
      </w:r>
      <w:proofErr w:type="spellStart"/>
      <w:r w:rsidRPr="006409E4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6409E4">
        <w:rPr>
          <w:rFonts w:eastAsia="SimSun"/>
          <w:b/>
          <w:bCs/>
          <w:sz w:val="22"/>
          <w:szCs w:val="22"/>
          <w:lang w:eastAsia="ar-SA"/>
        </w:rPr>
        <w:t xml:space="preserve"> обучение е достатъчна </w:t>
      </w:r>
      <w:r w:rsidRPr="006409E4">
        <w:rPr>
          <w:rFonts w:eastAsia="SimSun"/>
          <w:b/>
          <w:bCs/>
          <w:sz w:val="22"/>
          <w:szCs w:val="22"/>
          <w:u w:val="single"/>
          <w:lang w:eastAsia="ar-SA"/>
        </w:rPr>
        <w:t>честотата на предоставяната информация</w:t>
      </w: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 от училището-партньор за:</w:t>
      </w:r>
    </w:p>
    <w:p w14:paraId="03D3942D" w14:textId="77777777" w:rsidR="006409E4" w:rsidRPr="00785122" w:rsidRDefault="006409E4" w:rsidP="006409E4">
      <w:pPr>
        <w:pStyle w:val="ListParagraph"/>
        <w:suppressAutoHyphens/>
        <w:spacing w:after="120"/>
        <w:ind w:left="360"/>
        <w:rPr>
          <w:rFonts w:eastAsia="SimSun"/>
          <w:b/>
          <w:bCs/>
          <w:sz w:val="20"/>
          <w:szCs w:val="20"/>
          <w:lang w:eastAsia="ar-SA"/>
        </w:rPr>
      </w:pPr>
      <w:r w:rsidRPr="00DC255B"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0"/>
          <w:szCs w:val="20"/>
          <w:lang w:eastAsia="ar-SA"/>
        </w:rPr>
        <w:t>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409E4" w:rsidRPr="00CD1C0B" w14:paraId="1966625B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6E83526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  <w:bookmarkStart w:id="10" w:name="_Hlk108794039"/>
          </w:p>
        </w:tc>
        <w:tc>
          <w:tcPr>
            <w:tcW w:w="1134" w:type="dxa"/>
            <w:shd w:val="clear" w:color="auto" w:fill="F2F2F2"/>
            <w:vAlign w:val="center"/>
          </w:tcPr>
          <w:p w14:paraId="754BD27C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D6DD86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5FD4EE5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1C892B7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6B1430F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CD1C0B" w14:paraId="400B9236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6888DE8" w14:textId="77777777" w:rsidR="002E4817" w:rsidRPr="002E4817" w:rsidRDefault="002E4817" w:rsidP="002E4817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7D7F09D" w14:textId="1CDF1DD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Учебни цели, планове и учебни програми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2366951" w14:textId="1567934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72F754" w14:textId="418AB0E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87467B" w14:textId="00B0CBF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A7BBEB" w14:textId="198E3C0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6E0FB0A" w14:textId="00A14B8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3BBF03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F50AD2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Присъствен регистър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ACCEAA" w14:textId="46DA885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2852" w14:textId="48AD461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F4C675" w14:textId="3A66AAD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6E22EF" w14:textId="0FB49C5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3F2004" w14:textId="1EDEDC8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38CA9EE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FBB271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Напредък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F97CEE" w14:textId="66BFB50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A953F" w14:textId="638FF8D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7C631C" w14:textId="254B797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F2FF1D" w14:textId="5B7FF77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431E27C" w14:textId="5745684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7E63AC71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3F5830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Индивидуални особености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2719D5" w14:textId="1CBE095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6C589" w14:textId="417831A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A50BB5" w14:textId="3B14D91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BF1106" w14:textId="29D8F48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FCC6CE" w14:textId="032A19E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0298295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0DB6290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 xml:space="preserve">Трудности, които срещат </w:t>
            </w: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учениците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60FD5E" w14:textId="0131004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E4A477" w14:textId="4FE538B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862E3D" w14:textId="27BE359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A8BF2B" w14:textId="471AE2E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ABA8266" w14:textId="6D7EC9B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275BBD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836DF7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Синхронизирано постигане на резултатите от обучението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1E5C6B" w14:textId="340CAA7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CC5DD9" w14:textId="64F3D01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3913AA" w14:textId="7884270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B445AF" w14:textId="00D920D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E23E1D" w14:textId="24CE8D7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4ED5FE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9B34699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Мотивация на учениците за работа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A83737" w14:textId="2316A7A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5B3ECE" w14:textId="372AED0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852831" w14:textId="04D3F39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63EB52" w14:textId="5234689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34764A8" w14:textId="3F9DD51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C0DB48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1848604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Отношения между служители и ученици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163FA4" w14:textId="25053BA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94378A" w14:textId="54CD92F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23957A" w14:textId="6D8CC54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2A5C2F" w14:textId="4C793F0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1F625F" w14:textId="62741B0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bookmarkEnd w:id="10"/>
    </w:tbl>
    <w:p w14:paraId="04D43721" w14:textId="77777777" w:rsidR="006409E4" w:rsidRDefault="006409E4" w:rsidP="006409E4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7D21C00A" w14:textId="77777777" w:rsidR="006409E4" w:rsidRPr="006409E4" w:rsidRDefault="006409E4" w:rsidP="00B37221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В каква степен сте съгласни, че при провеждане на </w:t>
      </w:r>
      <w:proofErr w:type="spellStart"/>
      <w:r w:rsidRPr="006409E4">
        <w:rPr>
          <w:rFonts w:eastAsia="SimSun"/>
          <w:b/>
          <w:bCs/>
          <w:sz w:val="22"/>
          <w:szCs w:val="22"/>
          <w:lang w:eastAsia="ar-SA"/>
        </w:rPr>
        <w:t>дуалното</w:t>
      </w:r>
      <w:proofErr w:type="spellEnd"/>
      <w:r w:rsidRPr="006409E4">
        <w:rPr>
          <w:rFonts w:eastAsia="SimSun"/>
          <w:b/>
          <w:bCs/>
          <w:sz w:val="22"/>
          <w:szCs w:val="22"/>
          <w:lang w:eastAsia="ar-SA"/>
        </w:rPr>
        <w:t xml:space="preserve"> обучение се извършва успешна </w:t>
      </w:r>
      <w:r w:rsidRPr="006409E4">
        <w:rPr>
          <w:rFonts w:eastAsia="SimSun"/>
          <w:b/>
          <w:bCs/>
          <w:sz w:val="22"/>
          <w:szCs w:val="22"/>
          <w:u w:val="single"/>
          <w:lang w:eastAsia="ar-SA"/>
        </w:rPr>
        <w:t>координация</w:t>
      </w: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 с училището-партньор в следните области:</w:t>
      </w:r>
    </w:p>
    <w:p w14:paraId="12D143BC" w14:textId="77777777" w:rsidR="006409E4" w:rsidRPr="00785122" w:rsidRDefault="006409E4" w:rsidP="006409E4">
      <w:pPr>
        <w:pStyle w:val="ListParagraph"/>
        <w:suppressAutoHyphens/>
        <w:spacing w:after="120"/>
        <w:ind w:left="360"/>
        <w:rPr>
          <w:rFonts w:eastAsia="SimSun"/>
          <w:b/>
          <w:bCs/>
          <w:sz w:val="20"/>
          <w:szCs w:val="20"/>
          <w:lang w:eastAsia="ar-SA"/>
        </w:rPr>
      </w:pPr>
      <w:r w:rsidRPr="00DC255B">
        <w:rPr>
          <w:rFonts w:eastAsia="SimSun"/>
          <w:i/>
          <w:color w:val="595959"/>
          <w:sz w:val="20"/>
          <w:szCs w:val="20"/>
          <w:lang w:eastAsia="ar-SA"/>
        </w:rPr>
        <w:t>Моля, изберете по един отговор на вс</w:t>
      </w:r>
      <w:r>
        <w:rPr>
          <w:rFonts w:eastAsia="SimSun"/>
          <w:i/>
          <w:color w:val="595959"/>
          <w:sz w:val="20"/>
          <w:szCs w:val="20"/>
          <w:lang w:eastAsia="ar-SA"/>
        </w:rPr>
        <w:t>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6409E4" w:rsidRPr="00CD1C0B" w14:paraId="49F68CE7" w14:textId="77777777" w:rsidTr="00571248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1203FC5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D3B0C15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D4B5F37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90A143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8770E9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903984C" w14:textId="77777777" w:rsidR="006409E4" w:rsidRPr="00735B94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8"/>
                <w:szCs w:val="18"/>
                <w:lang w:eastAsia="ar-SA"/>
              </w:rPr>
            </w:pPr>
            <w:r w:rsidRPr="00735B94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C5E98" w:rsidRPr="00CD1C0B" w14:paraId="641399A4" w14:textId="77777777" w:rsidTr="00571248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112B5970" w14:textId="77777777" w:rsidR="002E4817" w:rsidRPr="002E4817" w:rsidRDefault="002E4817" w:rsidP="002E4817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28845F9" w14:textId="287E5263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Редовно присъствие на учениците на стажа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F122F3" w14:textId="7CE934F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D66E51" w14:textId="19A160C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52C914" w14:textId="5F09F6E0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F8F22F" w14:textId="1C50C7A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6FE0E5" w14:textId="6207B75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1062C512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EFA0A5C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Редовно наблюдение и оценяване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6C46D6" w14:textId="5D12745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64A4D" w14:textId="28068D6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BD152E" w14:textId="1E6C0AD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E2822C" w14:textId="31E923E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A87A26" w14:textId="58129B5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7DCB83D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82EFF08" w14:textId="77777777" w:rsidR="001C5E98" w:rsidRPr="002E4817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Осигуряване на възнаграждения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DFAB849" w14:textId="5CDF788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7CB551" w14:textId="041FDE4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44B460" w14:textId="559E768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C89972" w14:textId="3B36BA4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B38AB3" w14:textId="3D94A1A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5A096014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994D360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Комуникация между училище 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7DF432" w14:textId="0A09C96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0E18C7" w14:textId="347F359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9525F" w14:textId="0F37301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9FCAD" w14:textId="533D3E4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A9F3D8E" w14:textId="6F8ABB5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2DD2221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4B7C3E5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Мотивация на учениците за работа и учене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E2FFDC" w14:textId="38414C5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7E6255" w14:textId="3C19D8A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8F0E54" w14:textId="469969F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256FE1" w14:textId="068306C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41C986" w14:textId="6BA76577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CB0867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872F69F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Синхронизиране на училищното обучение и обучението в работата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6C192A" w14:textId="0FEC8563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0E4449" w14:textId="7FC5E3E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5E913E" w14:textId="65C4226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F6C081" w14:textId="30699AD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443EB8E" w14:textId="5E65415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782101E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B247CCC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Осигуряване на качеството на практическото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D45C9A" w14:textId="6D891C7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F14628" w14:textId="401519D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1D2793" w14:textId="048CC0BF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841156" w14:textId="26CB13F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799EF66" w14:textId="57CA980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2C7E2F6F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3B136AE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Проблеми на работодателите при работа с ученици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8B5447" w14:textId="1236B9C2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D01EF" w14:textId="5880F4F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AFF502" w14:textId="66423EA8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716A1" w14:textId="166AA334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A0C1494" w14:textId="1403B22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6508629B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FEE7B9A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Назначаване на учениците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08D1AE" w14:textId="6CD60E6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610177" w14:textId="6AF29061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81F271" w14:textId="7699BDD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3ECC71" w14:textId="0315C56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835DA67" w14:textId="75425BC6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0D2BC53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DBBAF33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 xml:space="preserve">Оттегляне на работодателя от участие в </w:t>
            </w:r>
            <w:proofErr w:type="spellStart"/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дуалното</w:t>
            </w:r>
            <w:proofErr w:type="spellEnd"/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3CF7AA" w14:textId="0DC7C1F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F6212D" w14:textId="4368845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63B542" w14:textId="1BA990C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2D6CC3" w14:textId="53245C0A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B228C4" w14:textId="34EBD07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06BEC85A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F8F7CD1" w14:textId="77777777" w:rsidR="001C5E98" w:rsidRPr="006409E4" w:rsidRDefault="001C5E98" w:rsidP="002E4817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Защита на учениците по време на работа и опазване на околната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B42E67" w14:textId="55AA119E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64E78B" w14:textId="7872BBC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139195" w14:textId="649BACC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C4C743" w14:textId="433FE0C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C1D2FC6" w14:textId="049FED25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  <w:tr w:rsidR="001C5E98" w:rsidRPr="00CD1C0B" w14:paraId="4E42EF0C" w14:textId="77777777" w:rsidTr="00571248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018DD44" w14:textId="77777777" w:rsidR="001C5E98" w:rsidRPr="006409E4" w:rsidRDefault="001C5E98" w:rsidP="001C5E98">
            <w:pPr>
              <w:pStyle w:val="ListParagraph"/>
              <w:numPr>
                <w:ilvl w:val="0"/>
                <w:numId w:val="58"/>
              </w:numPr>
              <w:ind w:left="306" w:hanging="306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6409E4">
              <w:rPr>
                <w:color w:val="000000" w:themeColor="text1"/>
                <w:sz w:val="22"/>
                <w:szCs w:val="22"/>
                <w:lang w:eastAsia="en-US"/>
              </w:rPr>
              <w:t>Отпадане на ученици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ED58DD" w14:textId="065961A9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6E3FD" w14:textId="2E04533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152240" w14:textId="76F9D92B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CFB3B7" w14:textId="6A0D458C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2E2B60" w14:textId="1A3200AD" w:rsidR="001C5E98" w:rsidRPr="00CD1C0B" w:rsidRDefault="001C5E98" w:rsidP="001C5E98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0"/>
                <w:szCs w:val="20"/>
                <w:lang w:eastAsia="ar-SA"/>
              </w:rPr>
              <w:t>5</w:t>
            </w:r>
          </w:p>
        </w:tc>
      </w:tr>
    </w:tbl>
    <w:p w14:paraId="78D96BC8" w14:textId="77777777" w:rsidR="006409E4" w:rsidRDefault="006409E4" w:rsidP="006409E4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4808E259" w14:textId="77777777" w:rsidR="006409E4" w:rsidRPr="006409E4" w:rsidRDefault="006409E4" w:rsidP="00B37221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6409E4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6: 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6409E4" w:rsidRPr="00F460BB" w14:paraId="2EEE17D8" w14:textId="77777777" w:rsidTr="0091226D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17E05291" w14:textId="77777777" w:rsidR="006409E4" w:rsidRPr="009826A9" w:rsidRDefault="006409E4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13CC3D2D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D53992D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B28252C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E26C9F3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711E3542" w14:textId="77777777" w:rsidR="006409E4" w:rsidRPr="00F460BB" w:rsidRDefault="006409E4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0"/>
                <w:szCs w:val="20"/>
                <w:lang w:eastAsia="ar-SA"/>
              </w:rPr>
            </w:pPr>
            <w:r w:rsidRPr="00F460BB">
              <w:rPr>
                <w:rFonts w:eastAsia="SimSun"/>
                <w:b/>
                <w:sz w:val="20"/>
                <w:szCs w:val="20"/>
                <w:lang w:eastAsia="ar-SA"/>
              </w:rPr>
              <w:t>6</w:t>
            </w:r>
          </w:p>
        </w:tc>
      </w:tr>
      <w:tr w:rsidR="00D13645" w:rsidRPr="00F460BB" w14:paraId="736D4039" w14:textId="77777777" w:rsidTr="00D13645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F157E79" w14:textId="77777777" w:rsidR="00D13645" w:rsidRPr="00CC1E92" w:rsidRDefault="00D13645" w:rsidP="00D13645">
            <w:pPr>
              <w:pStyle w:val="ListParagraph"/>
              <w:widowControl w:val="0"/>
              <w:suppressAutoHyphens/>
              <w:autoSpaceDE w:val="0"/>
              <w:autoSpaceDN w:val="0"/>
              <w:ind w:left="164"/>
              <w:jc w:val="both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CC1E9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Степен на удовлетвореност от включването Ви в партньорство за </w:t>
            </w:r>
            <w:proofErr w:type="spellStart"/>
            <w:r w:rsidRPr="00CC1E9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proofErr w:type="spellEnd"/>
            <w:r w:rsidRPr="00CC1E9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6A1F352" w14:textId="49E95167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E008B4C" w14:textId="16E4B24A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5ECBBDA" w14:textId="5E987A80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5EF5A7C" w14:textId="1AA0747E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A6F1B0A" w14:textId="18A1C025" w:rsidR="00D13645" w:rsidRPr="00F460BB" w:rsidRDefault="00D13645" w:rsidP="00D13645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0"/>
                <w:szCs w:val="20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val="en-GB" w:eastAsia="ar-SA"/>
              </w:rPr>
              <w:t>6</w:t>
            </w:r>
          </w:p>
        </w:tc>
      </w:tr>
    </w:tbl>
    <w:p w14:paraId="4145B2A2" w14:textId="77777777" w:rsidR="006409E4" w:rsidRPr="006A365E" w:rsidRDefault="006409E4" w:rsidP="006409E4">
      <w:pPr>
        <w:spacing w:after="160" w:line="259" w:lineRule="auto"/>
        <w:jc w:val="both"/>
        <w:rPr>
          <w:rFonts w:eastAsia="SimSun"/>
          <w:b/>
          <w:bCs/>
          <w:sz w:val="20"/>
          <w:szCs w:val="20"/>
          <w:lang w:eastAsia="ar-SA"/>
        </w:rPr>
      </w:pPr>
    </w:p>
    <w:p w14:paraId="033349E1" w14:textId="67BF8A6A" w:rsidR="00CC1E92" w:rsidRPr="00CC1E92" w:rsidRDefault="00CC1E92" w:rsidP="00B37221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bCs/>
          <w:sz w:val="22"/>
          <w:szCs w:val="22"/>
          <w:lang w:eastAsia="ar-SA"/>
        </w:rPr>
      </w:pPr>
      <w:r w:rsidRPr="00CC1E92">
        <w:rPr>
          <w:rFonts w:eastAsia="SimSun"/>
          <w:b/>
          <w:bCs/>
          <w:sz w:val="22"/>
          <w:szCs w:val="22"/>
          <w:lang w:eastAsia="ar-SA"/>
        </w:rPr>
        <w:t xml:space="preserve">Какви подобрения е необходимо да се направят, за да се повиши удовлетвореността от </w:t>
      </w:r>
      <w:r w:rsidRPr="00CC1E92">
        <w:rPr>
          <w:rFonts w:eastAsia="SimSun"/>
          <w:b/>
          <w:bCs/>
          <w:sz w:val="22"/>
          <w:szCs w:val="22"/>
          <w:u w:val="single"/>
          <w:lang w:eastAsia="ar-SA"/>
        </w:rPr>
        <w:t>партньорството</w:t>
      </w:r>
      <w:r w:rsidRPr="00CC1E92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proofErr w:type="spellStart"/>
      <w:r w:rsidRPr="00CC1E9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CC1E92">
        <w:rPr>
          <w:rFonts w:eastAsia="SimSun"/>
          <w:b/>
          <w:bCs/>
          <w:sz w:val="22"/>
          <w:szCs w:val="22"/>
          <w:lang w:eastAsia="ar-SA"/>
        </w:rPr>
        <w:t xml:space="preserve"> степен на обучение?</w:t>
      </w:r>
    </w:p>
    <w:tbl>
      <w:tblPr>
        <w:tblW w:w="9985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9985"/>
      </w:tblGrid>
      <w:tr w:rsidR="00CC1E92" w:rsidRPr="001A59EF" w14:paraId="33BB79A6" w14:textId="77777777" w:rsidTr="0091226D">
        <w:trPr>
          <w:trHeight w:val="227"/>
          <w:jc w:val="center"/>
        </w:trPr>
        <w:tc>
          <w:tcPr>
            <w:tcW w:w="9985" w:type="dxa"/>
            <w:shd w:val="clear" w:color="auto" w:fill="auto"/>
            <w:vAlign w:val="center"/>
          </w:tcPr>
          <w:p w14:paraId="61A5E127" w14:textId="77777777" w:rsidR="00CC1E92" w:rsidRPr="00CC1E92" w:rsidRDefault="00CC1E92" w:rsidP="0091226D">
            <w:pPr>
              <w:widowControl w:val="0"/>
              <w:tabs>
                <w:tab w:val="left" w:pos="284"/>
              </w:tabs>
              <w:suppressAutoHyphens/>
              <w:autoSpaceDE w:val="0"/>
              <w:autoSpaceDN w:val="0"/>
              <w:ind w:left="360"/>
              <w:jc w:val="both"/>
              <w:rPr>
                <w:rFonts w:eastAsia="SimSun"/>
                <w:sz w:val="22"/>
                <w:szCs w:val="22"/>
                <w:lang w:eastAsia="ar-SA"/>
              </w:rPr>
            </w:pPr>
            <w:r w:rsidRPr="00CC1E92">
              <w:rPr>
                <w:rFonts w:eastAsia="SimSun"/>
                <w:sz w:val="22"/>
                <w:szCs w:val="22"/>
                <w:lang w:eastAsia="ar-SA"/>
              </w:rPr>
              <w:t>Отворен въпрос</w:t>
            </w:r>
          </w:p>
        </w:tc>
      </w:tr>
    </w:tbl>
    <w:p w14:paraId="0E7A5E8F" w14:textId="2F1496AB" w:rsidR="00AB3F74" w:rsidRDefault="00AB3F74" w:rsidP="005C5A07">
      <w:pPr>
        <w:suppressAutoHyphens/>
        <w:spacing w:after="120"/>
        <w:rPr>
          <w:rFonts w:eastAsia="SimSun"/>
          <w:b/>
          <w:i/>
          <w:strike/>
          <w:sz w:val="22"/>
          <w:szCs w:val="22"/>
          <w:lang w:eastAsia="ar-SA"/>
        </w:rPr>
      </w:pPr>
    </w:p>
    <w:p w14:paraId="43E4EB4C" w14:textId="08278931" w:rsidR="008C3B13" w:rsidRPr="00421CE2" w:rsidRDefault="008C3B13" w:rsidP="005C5A07">
      <w:pPr>
        <w:suppressAutoHyphens/>
        <w:spacing w:after="120"/>
        <w:rPr>
          <w:rFonts w:eastAsia="PMingLiU"/>
          <w:b/>
          <w:sz w:val="22"/>
          <w:szCs w:val="22"/>
          <w:lang w:eastAsia="zh-TW"/>
        </w:rPr>
      </w:pPr>
      <w:r w:rsidRPr="00421CE2">
        <w:rPr>
          <w:rFonts w:eastAsia="PMingLiU"/>
          <w:b/>
          <w:sz w:val="22"/>
          <w:szCs w:val="22"/>
          <w:lang w:eastAsia="zh-TW"/>
        </w:rPr>
        <w:t>ВЪПРОСИ ЗА НАСТАВНИЦИ – отговор 4 на въпрос 5</w:t>
      </w:r>
    </w:p>
    <w:p w14:paraId="6FC6D9B7" w14:textId="77777777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E1C93C8" w14:textId="0A5382ED" w:rsidR="00FB2371" w:rsidRPr="008D2E69" w:rsidRDefault="00FB2371" w:rsidP="00FB2371">
      <w:pPr>
        <w:pStyle w:val="ListParagraph"/>
        <w:widowControl w:val="0"/>
        <w:shd w:val="clear" w:color="auto" w:fill="BFBFBF" w:themeFill="background1" w:themeFillShade="BF"/>
        <w:autoSpaceDE w:val="0"/>
        <w:autoSpaceDN w:val="0"/>
        <w:ind w:left="0"/>
        <w:rPr>
          <w:rFonts w:eastAsia="PMingLiU"/>
          <w:b/>
          <w:sz w:val="22"/>
          <w:szCs w:val="22"/>
          <w:lang w:eastAsia="zh-TW"/>
        </w:rPr>
      </w:pPr>
      <w:r w:rsidRPr="008D2E69">
        <w:rPr>
          <w:rFonts w:eastAsia="PMingLiU"/>
          <w:b/>
          <w:sz w:val="22"/>
          <w:szCs w:val="22"/>
          <w:lang w:eastAsia="zh-TW"/>
        </w:rPr>
        <w:t xml:space="preserve">Вие сте </w:t>
      </w:r>
      <w:r>
        <w:rPr>
          <w:rFonts w:eastAsia="PMingLiU"/>
          <w:b/>
          <w:sz w:val="22"/>
          <w:szCs w:val="22"/>
          <w:lang w:eastAsia="zh-TW"/>
        </w:rPr>
        <w:t>наставник.</w:t>
      </w:r>
      <w:r w:rsidRPr="008D2E69">
        <w:rPr>
          <w:rFonts w:eastAsia="PMingLiU"/>
          <w:b/>
          <w:sz w:val="22"/>
          <w:szCs w:val="22"/>
          <w:lang w:eastAsia="zh-TW"/>
        </w:rPr>
        <w:t xml:space="preserve"> Бихме искали да Ви за</w:t>
      </w:r>
      <w:r w:rsidRPr="008D2E69">
        <w:rPr>
          <w:b/>
          <w:sz w:val="22"/>
          <w:szCs w:val="22"/>
        </w:rPr>
        <w:t xml:space="preserve"> зададем няколко въпроса относно </w:t>
      </w:r>
      <w:r w:rsidRPr="008D2E69">
        <w:rPr>
          <w:rFonts w:eastAsia="PMingLiU"/>
          <w:b/>
          <w:sz w:val="22"/>
          <w:szCs w:val="22"/>
          <w:lang w:eastAsia="zh-TW"/>
        </w:rPr>
        <w:t>оценка на качеството на  работното място</w:t>
      </w:r>
      <w:r w:rsidR="005E1A06">
        <w:rPr>
          <w:rFonts w:eastAsia="PMingLiU"/>
          <w:b/>
          <w:sz w:val="22"/>
          <w:szCs w:val="22"/>
          <w:lang w:eastAsia="zh-TW"/>
        </w:rPr>
        <w:t>, но първо няколко въпроса лично за Вас</w:t>
      </w:r>
      <w:r w:rsidR="00A207AE">
        <w:rPr>
          <w:rFonts w:eastAsia="PMingLiU"/>
          <w:b/>
          <w:sz w:val="22"/>
          <w:szCs w:val="22"/>
          <w:lang w:eastAsia="zh-TW"/>
        </w:rPr>
        <w:t>.</w:t>
      </w:r>
    </w:p>
    <w:p w14:paraId="0B105F16" w14:textId="286F7566" w:rsidR="00FB2371" w:rsidRDefault="00FB2371" w:rsidP="005C5A07">
      <w:pPr>
        <w:suppressAutoHyphens/>
        <w:spacing w:after="120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17DBD433" w14:textId="77777777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Какво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е Вашето образование?</w:t>
      </w:r>
    </w:p>
    <w:p w14:paraId="676866A4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Основно и по-ниско</w:t>
      </w:r>
    </w:p>
    <w:p w14:paraId="2B3691AC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специално – СПТУ, техникум, професионална гимназия</w:t>
      </w:r>
    </w:p>
    <w:p w14:paraId="677F4322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Средно общо – общообразователни и профилирани гимназии</w:t>
      </w:r>
    </w:p>
    <w:p w14:paraId="183F4C6A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Професионален бакалавър – специалист или полувисше</w:t>
      </w:r>
    </w:p>
    <w:p w14:paraId="4F6348E9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„Бакалавър“</w:t>
      </w:r>
    </w:p>
    <w:p w14:paraId="2EF0FAA5" w14:textId="77777777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„Магистър“</w:t>
      </w:r>
    </w:p>
    <w:p w14:paraId="6DCC6A46" w14:textId="265DE999" w:rsidR="005E1A06" w:rsidRDefault="005E1A06" w:rsidP="005E1A06">
      <w:pPr>
        <w:pStyle w:val="ListParagraph"/>
        <w:numPr>
          <w:ilvl w:val="0"/>
          <w:numId w:val="65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Висше „Доктор“</w:t>
      </w:r>
    </w:p>
    <w:p w14:paraId="7BD76CB8" w14:textId="77777777" w:rsidR="005E1A06" w:rsidRDefault="005E1A06" w:rsidP="005E1A06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36DEC55F" w14:textId="7109F737" w:rsidR="005E1A06" w:rsidRPr="00A207AE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iCs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Каква</w:t>
      </w:r>
      <w:r>
        <w:rPr>
          <w:rFonts w:eastAsia="SimSun"/>
          <w:b/>
          <w:i/>
          <w:sz w:val="22"/>
          <w:szCs w:val="22"/>
          <w:lang w:eastAsia="ar-SA"/>
        </w:rPr>
        <w:t xml:space="preserve"> </w:t>
      </w:r>
      <w:r w:rsidRPr="00A207AE">
        <w:rPr>
          <w:rFonts w:eastAsia="SimSun"/>
          <w:b/>
          <w:iCs/>
          <w:sz w:val="22"/>
          <w:szCs w:val="22"/>
          <w:lang w:eastAsia="ar-SA"/>
        </w:rPr>
        <w:t>позиция/длъжност заемате в предприятието?</w:t>
      </w:r>
    </w:p>
    <w:p w14:paraId="203179FF" w14:textId="3DEFF2F7" w:rsidR="008D2628" w:rsidRPr="008D2628" w:rsidRDefault="008D2628" w:rsidP="008D2628">
      <w:pPr>
        <w:tabs>
          <w:tab w:val="left" w:pos="284"/>
          <w:tab w:val="left" w:pos="567"/>
          <w:tab w:val="left" w:pos="851"/>
          <w:tab w:val="left" w:pos="993"/>
        </w:tabs>
        <w:suppressAutoHyphens/>
        <w:spacing w:after="160" w:line="259" w:lineRule="auto"/>
        <w:jc w:val="both"/>
        <w:rPr>
          <w:rFonts w:eastAsia="PMingLiU"/>
          <w:bCs/>
          <w:sz w:val="22"/>
          <w:szCs w:val="22"/>
          <w:lang w:val="en-GB" w:eastAsia="zh-TW"/>
        </w:rPr>
      </w:pPr>
      <w:r>
        <w:rPr>
          <w:rFonts w:eastAsia="PMingLiU"/>
          <w:bCs/>
          <w:i/>
          <w:iCs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 xml:space="preserve">Моля, запиши отговора си: </w:t>
      </w: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</w:t>
      </w:r>
    </w:p>
    <w:p w14:paraId="2150E145" w14:textId="77777777" w:rsidR="005E1A06" w:rsidRDefault="005E1A06" w:rsidP="005E1A06">
      <w:pPr>
        <w:pStyle w:val="ListParagraph"/>
        <w:tabs>
          <w:tab w:val="left" w:pos="567"/>
          <w:tab w:val="left" w:pos="851"/>
        </w:tabs>
        <w:spacing w:after="160" w:line="256" w:lineRule="auto"/>
        <w:ind w:left="567" w:hanging="283"/>
        <w:jc w:val="both"/>
        <w:rPr>
          <w:rFonts w:eastAsia="PMingLiU"/>
          <w:b/>
          <w:iCs/>
          <w:sz w:val="22"/>
          <w:szCs w:val="22"/>
          <w:lang w:eastAsia="zh-TW"/>
        </w:rPr>
      </w:pPr>
    </w:p>
    <w:p w14:paraId="232DF07F" w14:textId="459728CA" w:rsidR="005E1A06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iCs/>
          <w:sz w:val="22"/>
          <w:szCs w:val="22"/>
          <w:lang w:eastAsia="zh-TW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>
        <w:rPr>
          <w:rFonts w:eastAsia="PMingLiU"/>
          <w:b/>
          <w:iCs/>
          <w:sz w:val="22"/>
          <w:szCs w:val="22"/>
          <w:lang w:eastAsia="zh-TW"/>
        </w:rPr>
        <w:t xml:space="preserve"> години трудов стаж имате в това предприятие?</w:t>
      </w:r>
    </w:p>
    <w:p w14:paraId="3470046A" w14:textId="56B21162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До 5 години</w:t>
      </w:r>
    </w:p>
    <w:p w14:paraId="48662CE6" w14:textId="42637821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6 до 10 години</w:t>
      </w:r>
    </w:p>
    <w:p w14:paraId="12D55DF5" w14:textId="77777777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От 11 до 20 години</w:t>
      </w:r>
    </w:p>
    <w:p w14:paraId="1E8230C9" w14:textId="2E982955" w:rsidR="005E1A06" w:rsidRDefault="005E1A06" w:rsidP="005E1A06">
      <w:pPr>
        <w:pStyle w:val="ListParagraph"/>
        <w:numPr>
          <w:ilvl w:val="0"/>
          <w:numId w:val="66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21 години</w:t>
      </w:r>
    </w:p>
    <w:p w14:paraId="1E7668FD" w14:textId="77777777" w:rsidR="00A207AE" w:rsidRDefault="00A207AE" w:rsidP="00A207AE">
      <w:pPr>
        <w:pStyle w:val="ListParagraph"/>
        <w:tabs>
          <w:tab w:val="left" w:pos="567"/>
          <w:tab w:val="left" w:pos="851"/>
          <w:tab w:val="left" w:pos="1276"/>
        </w:tabs>
        <w:spacing w:after="160" w:line="256" w:lineRule="auto"/>
        <w:ind w:left="567"/>
        <w:jc w:val="both"/>
        <w:rPr>
          <w:rFonts w:eastAsia="PMingLiU"/>
          <w:bCs/>
          <w:iCs/>
          <w:sz w:val="22"/>
          <w:szCs w:val="22"/>
          <w:lang w:eastAsia="zh-TW"/>
        </w:rPr>
      </w:pPr>
    </w:p>
    <w:p w14:paraId="20551AD0" w14:textId="6C45B851" w:rsidR="008C3B13" w:rsidRPr="00BD0F5B" w:rsidRDefault="005E1A06" w:rsidP="00A207AE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SimSun"/>
          <w:b/>
          <w:sz w:val="22"/>
          <w:szCs w:val="22"/>
          <w:lang w:eastAsia="ar-SA"/>
        </w:rPr>
      </w:pPr>
      <w:r w:rsidRPr="00A207AE">
        <w:rPr>
          <w:rFonts w:eastAsia="SimSun"/>
          <w:b/>
          <w:bCs/>
          <w:sz w:val="22"/>
          <w:szCs w:val="22"/>
          <w:lang w:eastAsia="ar-SA"/>
        </w:rPr>
        <w:t>Колко</w:t>
      </w:r>
      <w:r w:rsidRPr="00A207AE">
        <w:rPr>
          <w:rFonts w:eastAsia="SimSun"/>
          <w:b/>
          <w:sz w:val="22"/>
          <w:szCs w:val="22"/>
          <w:lang w:eastAsia="ar-SA"/>
        </w:rPr>
        <w:t xml:space="preserve"> годин</w:t>
      </w:r>
      <w:r w:rsidRPr="00BD0F5B">
        <w:rPr>
          <w:rFonts w:eastAsia="SimSun"/>
          <w:b/>
          <w:sz w:val="22"/>
          <w:szCs w:val="22"/>
          <w:lang w:eastAsia="ar-SA"/>
        </w:rPr>
        <w:t xml:space="preserve">и </w:t>
      </w:r>
      <w:r w:rsidR="00FB2371" w:rsidRPr="00BD0F5B">
        <w:rPr>
          <w:rFonts w:eastAsia="SimSun"/>
          <w:b/>
          <w:sz w:val="22"/>
          <w:szCs w:val="22"/>
          <w:lang w:eastAsia="ar-SA"/>
        </w:rPr>
        <w:t xml:space="preserve">опит като наставник в </w:t>
      </w:r>
      <w:proofErr w:type="spellStart"/>
      <w:r w:rsidR="00FB2371" w:rsidRPr="00BD0F5B">
        <w:rPr>
          <w:rFonts w:eastAsia="SimSun"/>
          <w:b/>
          <w:sz w:val="22"/>
          <w:szCs w:val="22"/>
          <w:lang w:eastAsia="ar-SA"/>
        </w:rPr>
        <w:t>дуална</w:t>
      </w:r>
      <w:proofErr w:type="spellEnd"/>
      <w:r w:rsidR="00FB2371" w:rsidRPr="00BD0F5B">
        <w:rPr>
          <w:rFonts w:eastAsia="SimSun"/>
          <w:b/>
          <w:sz w:val="22"/>
          <w:szCs w:val="22"/>
          <w:lang w:eastAsia="ar-SA"/>
        </w:rPr>
        <w:t xml:space="preserve"> система на обучение</w:t>
      </w:r>
      <w:r w:rsidRPr="00BD0F5B">
        <w:rPr>
          <w:rFonts w:eastAsia="SimSun"/>
          <w:b/>
          <w:sz w:val="22"/>
          <w:szCs w:val="22"/>
          <w:lang w:eastAsia="ar-SA"/>
        </w:rPr>
        <w:t xml:space="preserve"> имате?</w:t>
      </w:r>
    </w:p>
    <w:p w14:paraId="014E429B" w14:textId="33D24A0A" w:rsidR="005E1A06" w:rsidRPr="00BD0F5B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jc w:val="both"/>
        <w:rPr>
          <w:rFonts w:eastAsia="PMingLiU"/>
          <w:bCs/>
          <w:iCs/>
          <w:sz w:val="22"/>
          <w:szCs w:val="22"/>
          <w:lang w:eastAsia="zh-TW"/>
        </w:rPr>
      </w:pPr>
      <w:r w:rsidRPr="00BD0F5B">
        <w:rPr>
          <w:rFonts w:eastAsia="PMingLiU"/>
          <w:bCs/>
          <w:iCs/>
          <w:sz w:val="22"/>
          <w:szCs w:val="22"/>
          <w:lang w:eastAsia="zh-TW"/>
        </w:rPr>
        <w:t>До 1 годин</w:t>
      </w:r>
      <w:r w:rsidR="00DE632D" w:rsidRPr="00BD0F5B">
        <w:rPr>
          <w:rFonts w:eastAsia="PMingLiU"/>
          <w:bCs/>
          <w:iCs/>
          <w:sz w:val="22"/>
          <w:szCs w:val="22"/>
          <w:lang w:eastAsia="zh-TW"/>
        </w:rPr>
        <w:t>а</w:t>
      </w:r>
    </w:p>
    <w:p w14:paraId="325DE769" w14:textId="766DD319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2-3 години</w:t>
      </w:r>
    </w:p>
    <w:p w14:paraId="6A45E8BC" w14:textId="49520F46" w:rsidR="005E1A06" w:rsidRDefault="005E1A06" w:rsidP="005E1A06">
      <w:pPr>
        <w:pStyle w:val="ListParagraph"/>
        <w:numPr>
          <w:ilvl w:val="0"/>
          <w:numId w:val="67"/>
        </w:numPr>
        <w:tabs>
          <w:tab w:val="left" w:pos="567"/>
          <w:tab w:val="left" w:pos="851"/>
          <w:tab w:val="left" w:pos="1276"/>
        </w:tabs>
        <w:spacing w:after="160" w:line="256" w:lineRule="auto"/>
        <w:ind w:left="567" w:firstLine="0"/>
        <w:jc w:val="both"/>
        <w:rPr>
          <w:rFonts w:eastAsia="PMingLiU"/>
          <w:bCs/>
          <w:iCs/>
          <w:sz w:val="22"/>
          <w:szCs w:val="22"/>
          <w:lang w:eastAsia="zh-TW"/>
        </w:rPr>
      </w:pPr>
      <w:r>
        <w:rPr>
          <w:rFonts w:eastAsia="PMingLiU"/>
          <w:bCs/>
          <w:iCs/>
          <w:sz w:val="22"/>
          <w:szCs w:val="22"/>
          <w:lang w:eastAsia="zh-TW"/>
        </w:rPr>
        <w:t>Над 3 години</w:t>
      </w:r>
    </w:p>
    <w:p w14:paraId="25A461A5" w14:textId="77777777" w:rsidR="005E1A06" w:rsidRPr="00FB2371" w:rsidRDefault="005E1A06" w:rsidP="00FB2371">
      <w:pPr>
        <w:suppressAutoHyphens/>
        <w:spacing w:after="120"/>
        <w:rPr>
          <w:rFonts w:eastAsia="SimSun"/>
          <w:b/>
          <w:i/>
          <w:sz w:val="22"/>
          <w:szCs w:val="22"/>
          <w:lang w:eastAsia="ar-SA"/>
        </w:rPr>
      </w:pPr>
    </w:p>
    <w:p w14:paraId="36C5AA24" w14:textId="468309DC" w:rsidR="00CA5DAD" w:rsidRPr="00FE42E9" w:rsidRDefault="00175A4C" w:rsidP="008C3B13">
      <w:pPr>
        <w:shd w:val="clear" w:color="auto" w:fill="EAE8E8"/>
        <w:suppressAutoHyphens/>
        <w:spacing w:after="200" w:line="276" w:lineRule="auto"/>
        <w:jc w:val="center"/>
        <w:rPr>
          <w:rFonts w:eastAsia="SimSun"/>
          <w:b/>
          <w:lang w:eastAsia="ar-SA"/>
        </w:rPr>
      </w:pPr>
      <w:r w:rsidRPr="00FE42E9">
        <w:rPr>
          <w:rFonts w:eastAsia="SimSun"/>
          <w:b/>
          <w:lang w:eastAsia="ar-SA"/>
        </w:rPr>
        <w:t>ОЦЕНКА НА КАЧЕСТВОТО НА РАБОТНОТО МЯСТО ЗА НАСТАВНИЦИ</w:t>
      </w:r>
    </w:p>
    <w:p w14:paraId="56B09C11" w14:textId="1BDEE8D5" w:rsidR="00175A4C" w:rsidRPr="00862C85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175A4C">
        <w:rPr>
          <w:rFonts w:eastAsia="SimSun"/>
          <w:b/>
          <w:bCs/>
          <w:sz w:val="22"/>
          <w:szCs w:val="22"/>
          <w:lang w:eastAsia="ar-SA"/>
        </w:rPr>
        <w:t>каква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сте съгласен/</w:t>
      </w:r>
      <w:proofErr w:type="spellStart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</w:t>
      </w:r>
      <w:r w:rsidRPr="00E9571E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пробните стажувания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на ученици 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от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8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до</w:t>
      </w:r>
      <w:r w:rsidRPr="00FE42E9">
        <w:rPr>
          <w:rFonts w:eastAsia="SimSun"/>
          <w:b/>
          <w:bCs/>
          <w:sz w:val="22"/>
          <w:szCs w:val="22"/>
          <w:lang w:val="en-US" w:eastAsia="ar-SA"/>
        </w:rPr>
        <w:t xml:space="preserve"> </w:t>
      </w:r>
      <w:r w:rsidR="00DE632D" w:rsidRPr="00FE42E9">
        <w:rPr>
          <w:rFonts w:eastAsia="SimSun"/>
          <w:b/>
          <w:bCs/>
          <w:sz w:val="22"/>
          <w:szCs w:val="22"/>
          <w:lang w:eastAsia="ar-SA"/>
        </w:rPr>
        <w:t>10</w:t>
      </w:r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клас в </w:t>
      </w:r>
      <w:proofErr w:type="spellStart"/>
      <w:r w:rsidRPr="00FE42E9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FE42E9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>?</w:t>
      </w:r>
      <w:r w:rsidRPr="00862C85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</w:p>
    <w:p w14:paraId="50600E0B" w14:textId="3CC395D4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38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719"/>
        <w:gridCol w:w="1134"/>
        <w:gridCol w:w="1134"/>
        <w:gridCol w:w="1134"/>
        <w:gridCol w:w="1134"/>
        <w:gridCol w:w="1134"/>
      </w:tblGrid>
      <w:tr w:rsidR="00175A4C" w:rsidRPr="003646C6" w14:paraId="332216D0" w14:textId="77777777" w:rsidTr="00175A4C">
        <w:trPr>
          <w:trHeight w:val="624"/>
          <w:tblHeader/>
          <w:jc w:val="center"/>
        </w:trPr>
        <w:tc>
          <w:tcPr>
            <w:tcW w:w="3719" w:type="dxa"/>
            <w:shd w:val="clear" w:color="auto" w:fill="F2F2F2"/>
            <w:vAlign w:val="center"/>
          </w:tcPr>
          <w:p w14:paraId="10079BFC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EF7B9D0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0A01AEE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9360969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13B8AB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4A04274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3FB479E0" w14:textId="77777777" w:rsidTr="00175A4C">
        <w:trPr>
          <w:trHeight w:val="340"/>
          <w:jc w:val="center"/>
          <w:hidden/>
        </w:trPr>
        <w:tc>
          <w:tcPr>
            <w:tcW w:w="3719" w:type="dxa"/>
            <w:shd w:val="clear" w:color="auto" w:fill="auto"/>
            <w:vAlign w:val="center"/>
          </w:tcPr>
          <w:p w14:paraId="7E658614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78254C1A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2024DC8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7AB0793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20E719E5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2F0A1C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1DAAEDEF" w14:textId="77777777" w:rsidR="00A207AE" w:rsidRPr="00A207AE" w:rsidRDefault="00A207AE" w:rsidP="00A207AE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3DD1E5A8" w14:textId="347C3FDE" w:rsidR="00175A4C" w:rsidRPr="00175A4C" w:rsidRDefault="00175A4C" w:rsidP="00A207AE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подпомагат учениците в избора на професия и специалност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642B6F" w14:textId="4DFB91A3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E30D26" w14:textId="470F07D6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7C641E" w14:textId="26AC6C9E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198960" w14:textId="3FCFB500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3B7DD61" w14:textId="1E5FA568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FD5E49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9B46397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позволяват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D49D5" w14:textId="04BFF3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E65023" w14:textId="52DA4F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9D2DCC" w14:textId="1C20D9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F2D835" w14:textId="334884E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65D2EB6" w14:textId="001F15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7F20D82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BAE707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Процесът на разпределяне на учениците към работодателите е 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1D13EB" w14:textId="4389380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91E8EC" w14:textId="02364A0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A19BAB" w14:textId="77C35B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DDEB94" w14:textId="1C95EB8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AA35B4B" w14:textId="3E79E06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6195FC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7BFD161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са ясни критерии за разпределяне на учениците към конкретния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450603" w14:textId="64A1B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046798" w14:textId="2BA355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072F80" w14:textId="3400B4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60FF3" w14:textId="1A1E06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8EBDF0" w14:textId="0CECA5C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9C0EDE5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067D1D7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Наставниците участват в подбора и разпределянето на учениците за практическо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E0C1A4" w14:textId="6D9FD8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16EC5" w14:textId="2853859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7B34C43" w14:textId="273920D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1983B" w14:textId="55ACAA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B9ECDE" w14:textId="5C12C96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E8A9FBD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69733D9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пробни стажувания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0E83B4" w14:textId="57C62C6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DF4C90" w14:textId="68A2EC3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88DE51" w14:textId="4D4C268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C5B77F" w14:textId="7D6E3C1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1D5676" w14:textId="090429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5B23B76" w14:textId="77777777" w:rsidTr="00175A4C">
        <w:trPr>
          <w:trHeight w:val="340"/>
          <w:jc w:val="center"/>
        </w:trPr>
        <w:tc>
          <w:tcPr>
            <w:tcW w:w="3719" w:type="dxa"/>
            <w:shd w:val="clear" w:color="auto" w:fill="auto"/>
            <w:vAlign w:val="center"/>
          </w:tcPr>
          <w:p w14:paraId="271F22A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Пробните стажувания ангажират много време и човешки ресурси на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821AFD" w14:textId="7FBEC9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525B70" w14:textId="554CD6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8AB785" w14:textId="7FD3C3F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AF4F5E" w14:textId="7A11F2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84B220" w14:textId="1D86CC6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9FDC6F" w14:textId="77777777" w:rsidR="00175A4C" w:rsidRPr="003646C6" w:rsidRDefault="00175A4C" w:rsidP="00175A4C">
      <w:pPr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</w:p>
    <w:p w14:paraId="0CD85B81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В каква степен сте съгласен/</w:t>
      </w:r>
      <w:proofErr w:type="spellStart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>сна</w:t>
      </w:r>
      <w:proofErr w:type="spellEnd"/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със следните твърдения</w:t>
      </w:r>
      <w:r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относно обученията в реална работна среда</w:t>
      </w:r>
      <w:r w:rsidRPr="00835E38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? </w:t>
      </w:r>
    </w:p>
    <w:p w14:paraId="633B1AC9" w14:textId="4D892D67" w:rsidR="00175A4C" w:rsidRPr="00835E38" w:rsidRDefault="00175A4C" w:rsidP="00175A4C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862C85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75A4C" w:rsidRPr="003646C6" w14:paraId="57EEDA60" w14:textId="77777777" w:rsidTr="00175A4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6D7F7053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4D052227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8FC11B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93FF092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4FCE423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4C8D70C" w14:textId="77777777" w:rsidR="00175A4C" w:rsidRPr="00175A4C" w:rsidRDefault="00175A4C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8"/>
                <w:szCs w:val="18"/>
                <w:lang w:eastAsia="ar-SA"/>
              </w:rPr>
            </w:pPr>
            <w:r w:rsidRPr="00175A4C">
              <w:rPr>
                <w:b/>
                <w:bCs/>
                <w:iCs/>
                <w:sz w:val="18"/>
                <w:szCs w:val="18"/>
                <w:lang w:eastAsia="x-none"/>
              </w:rPr>
              <w:t>Напълно не съгласен</w:t>
            </w:r>
          </w:p>
        </w:tc>
      </w:tr>
      <w:tr w:rsidR="00175A4C" w:rsidRPr="003646C6" w14:paraId="76CFCD1B" w14:textId="77777777" w:rsidTr="00175A4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38B39E18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13C67D3" w14:textId="21BBB24B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Трудовите дейности на учениците на работното място в предприятието съответстват на заложените изисквания за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придобиване на квалификация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C00E" w14:textId="694166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3F879D" w14:textId="0D11BA6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429604" w14:textId="7C2841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81FB55" w14:textId="2F6E6DA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93CA97" w14:textId="3A70E3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D283BD1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CFC853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Заложените изисквания за резултати от обучението на работното място съгласно държавните стандарти са твърде високи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903587" w14:textId="17E0044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230A5" w14:textId="08117C6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F0F10C" w14:textId="21DE360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C41A8" w14:textId="64CAEC9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64FC43D" w14:textId="57E2B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EAFC45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B8B8AB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Налице е съответствие между теорията и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5FE8D" w14:textId="3037D1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13402B" w14:textId="6866A6B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915609" w14:textId="45165F1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9E7BC0" w14:textId="064BFB4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FE3E7B" w14:textId="2BF3DC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7C39AD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0BCDF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Работното място в предприятието е подходящо/подготвено за провеждане на практическо обучение на учениците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E860F5" w14:textId="456DC1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C58A4" w14:textId="1E9B13A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4169EA" w14:textId="3E4DED5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8903C9" w14:textId="4E97369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362FE53" w14:textId="1A160E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4B513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618A231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Предприятието гарантира здравословни и безопасни условия на труд на учениците по време на практическото обучение в реална работна среда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131B73" w14:textId="5B3FE78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0E8F7" w14:textId="3DA2572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C60B91" w14:textId="17F71C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B6B095" w14:textId="7DFE31F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0A14E72" w14:textId="1BCEC73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ADBA1F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F788BA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Учениците спазват вътрешните правила на предприятието за провеждане на практическо обучение в реална работна среда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92F85C" w14:textId="66BE3D2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4EC814" w14:textId="2B3D2B1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5E550C" w14:textId="64AB832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F18685" w14:textId="22D328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9C2A25D" w14:textId="19C7FB6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8BAF497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6E1C5A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Материално-техническата база в предприятието осигурява най-новите техники и технологии по съответната професия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E680BE7" w14:textId="28043EC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D8958" w14:textId="45E990D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AAA214" w14:textId="2C66708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3189A15" w14:textId="70F8D95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1DBCFAD" w14:textId="15B7C69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C2A0A2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7462F6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техническото и технологичното оборудване на работните места за практическо обучение на учениците в предприятието са твърде завишени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A95677E" w14:textId="46494CD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B04E40" w14:textId="0516B03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B6C24C" w14:textId="527350C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48974D" w14:textId="2CEF970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7E15FEF" w14:textId="7E809C4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517734CD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3D421BB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към работните места за практическо обучение на учениците трябва да бъдат по-реалистични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1ED92E" w14:textId="26F798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7E6FCF" w14:textId="039698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B943796" w14:textId="436CB90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2531BD" w14:textId="3D0355F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DF1D4A2" w14:textId="44062B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B3096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531702A" w14:textId="5196E581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 xml:space="preserve">Осигурена е взаимна </w:t>
            </w:r>
            <w:proofErr w:type="spellStart"/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>допълняемост</w:t>
            </w:r>
            <w:proofErr w:type="spellEnd"/>
            <w:r w:rsidRPr="00FE42E9">
              <w:rPr>
                <w:color w:val="000000" w:themeColor="text1"/>
                <w:sz w:val="22"/>
                <w:szCs w:val="22"/>
                <w:lang w:eastAsia="en-US"/>
              </w:rPr>
              <w:t xml:space="preserve"> между местата за практическо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 на учениците в училището-партньор и в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A8F757" w14:textId="3BB1DD5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2596A7" w14:textId="318453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115A8A" w14:textId="3C73FA4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B19C0" w14:textId="4854A7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A7CEBD" w14:textId="72AD4D99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80706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77C2E4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Предприятието не може да осигури техническо и технологично оборудване, което да отговаря на изискванията на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>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2081150" w14:textId="1214DE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8D1AC2" w14:textId="45B898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483F26" w14:textId="55B079F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8AB50E6" w14:textId="6E439BA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F4B54F4" w14:textId="32B6FB8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1831A60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09DEC54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Изискванията на ДОС към техническото и технологичното оборудване на работното място са нерентабилни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8008EB" w14:textId="30DB79B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E2CDE6" w14:textId="6ED9A3B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01E909" w14:textId="2E69B65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560179" w14:textId="2883DC0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1833488" w14:textId="659CBE8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7DB469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D97ADF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Училището-партньор не може да осигури техническо и технологично оборудване, което да отговаря на изискванията на държавните образователни стандарти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F9B572" w14:textId="49460D8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2B2A7" w14:textId="1F8278CC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7C7B26" w14:textId="6B60E1C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8D2969" w14:textId="7EC28DE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A7A7B5B" w14:textId="08CB6FA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B56299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22F3A30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Оборудването на работното място в предприятието дава възможност на учениците да усвоят необходимите практически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D813AF" w14:textId="7F880A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780F04" w14:textId="210F607A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E5029E" w14:textId="65F4EE1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A22C1C" w14:textId="005E533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82F74D" w14:textId="3DABA95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0D20AF3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386D09D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Времето за практическо обучение в реална работна среда в предприятието е достатъчно за усвояване на необходимите умения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FDDE97" w14:textId="7D8D580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751329B" w14:textId="327828A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0F1F6D" w14:textId="46BCED4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357E80" w14:textId="58E7AFB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B42CF8A" w14:textId="4B4D8B3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38C221D6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9EE686F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По време на практическото обучение на реалното работно място в предприятието често се установяват нужди от допълнителни знания и умения на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293E8C" w14:textId="78E1FD7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513AA0" w14:textId="10C4B0B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30E0D" w14:textId="64BB4BA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57EE15C" w14:textId="0051CE8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F98820E" w14:textId="5D6C3BB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742B073A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98E4EA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Нуждите от допълнителни знания и умения на учениците се компенсират от училището-партньор с часове за разширена подготовка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929424" w14:textId="1C3B202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49E638" w14:textId="234CCC5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11D494" w14:textId="5447CF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14EA43" w14:textId="61E17D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66BE489" w14:textId="22987BE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A85DAB5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1C1236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Настоящата организация за обучение в реална работна среда отнема човешки ресурси за осъществяване на текущите производствени процеси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77C61D" w14:textId="4ED6360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F81A01" w14:textId="0AE417C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0A7F8A" w14:textId="6B7096E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CBAF8B" w14:textId="595976C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51A3C3E" w14:textId="582DA05B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22E76143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C2436D6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Настоящата организация за обучение в реална работна среда води до финансови загуби за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58647D" w14:textId="696D9F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E140AD2" w14:textId="2D8D90B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EFD3FC" w14:textId="2AF505A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8A43F23" w14:textId="14E5F33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01724B0" w14:textId="54AF6263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19C81009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8AFB58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Изпитвам затруднения да съчетавам служебните си задължения с ангажиментите ми </w:t>
            </w: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lastRenderedPageBreak/>
              <w:t xml:space="preserve">като наставник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D914B1" w14:textId="675E43A8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FBAD36" w14:textId="2656801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309B1A" w14:textId="5F7DAA94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BB0DE9" w14:textId="7305EBF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118FD8" w14:textId="453B759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6A2CEC02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B1BF673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Участието на ученици в практическо обучение в предприятието допринасят за увеличаване на производителността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CA5C33" w14:textId="151C22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3FFE7B" w14:textId="7362F091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12B722" w14:textId="35B3D380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087656" w14:textId="4EC5B3D6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B072B1" w14:textId="1190E685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75A4C" w:rsidRPr="003646C6" w14:paraId="41A2E84B" w14:textId="77777777" w:rsidTr="00175A4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866F54C" w14:textId="77777777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proofErr w:type="spellStart"/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Дуалното</w:t>
            </w:r>
            <w:proofErr w:type="spellEnd"/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 xml:space="preserve"> обучение е част от вътрешните системи за управление на качеството на предприятието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DD4605" w14:textId="7EE8449E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3D3E663" w14:textId="2F9D6C77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A4320" w14:textId="4556EFDD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2DFBCA" w14:textId="333CDAEF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8215411" w14:textId="40A7E102" w:rsidR="00175A4C" w:rsidRPr="003646C6" w:rsidRDefault="00175A4C" w:rsidP="00175A4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21B6501A" w14:textId="77777777" w:rsidR="00175A4C" w:rsidRPr="00AC6DA4" w:rsidRDefault="00175A4C" w:rsidP="00175A4C">
      <w:p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6A2BBA87" w14:textId="77777777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75A4C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835E38">
        <w:rPr>
          <w:rFonts w:eastAsia="SimSun"/>
          <w:b/>
          <w:sz w:val="22"/>
          <w:szCs w:val="22"/>
          <w:lang w:eastAsia="ar-SA"/>
        </w:rPr>
        <w:t xml:space="preserve"> срещате като наставник в </w:t>
      </w:r>
      <w:proofErr w:type="spellStart"/>
      <w:r w:rsidRPr="00835E38">
        <w:rPr>
          <w:rFonts w:eastAsia="SimSun"/>
          <w:b/>
          <w:sz w:val="22"/>
          <w:szCs w:val="22"/>
          <w:lang w:eastAsia="ar-SA"/>
        </w:rPr>
        <w:t>дуалната</w:t>
      </w:r>
      <w:proofErr w:type="spellEnd"/>
      <w:r w:rsidRPr="00835E38">
        <w:rPr>
          <w:rFonts w:eastAsia="SimSun"/>
          <w:b/>
          <w:sz w:val="22"/>
          <w:szCs w:val="22"/>
          <w:lang w:eastAsia="ar-SA"/>
        </w:rPr>
        <w:t xml:space="preserve"> система на обучение?</w:t>
      </w:r>
    </w:p>
    <w:p w14:paraId="734C38D3" w14:textId="473CB774" w:rsidR="008D2628" w:rsidRPr="008D2628" w:rsidRDefault="008D2628" w:rsidP="008D2628">
      <w:pPr>
        <w:pStyle w:val="ListParagraph"/>
        <w:tabs>
          <w:tab w:val="left" w:pos="567"/>
          <w:tab w:val="left" w:pos="851"/>
          <w:tab w:val="left" w:pos="993"/>
        </w:tabs>
        <w:suppressAutoHyphens/>
        <w:spacing w:after="160" w:line="259" w:lineRule="auto"/>
        <w:ind w:left="360"/>
        <w:jc w:val="both"/>
        <w:rPr>
          <w:rFonts w:eastAsia="PMingLiU"/>
          <w:b/>
          <w:sz w:val="22"/>
          <w:szCs w:val="22"/>
          <w:lang w:eastAsia="zh-TW"/>
        </w:rPr>
      </w:pPr>
      <w:r>
        <w:rPr>
          <w:rFonts w:eastAsia="PMingLiU"/>
          <w:b/>
          <w:sz w:val="22"/>
          <w:szCs w:val="22"/>
          <w:lang w:eastAsia="zh-TW"/>
        </w:rPr>
        <w:tab/>
      </w:r>
      <w:r w:rsidRPr="008D2628">
        <w:rPr>
          <w:rFonts w:eastAsia="PMingLiU"/>
          <w:bCs/>
          <w:i/>
          <w:iCs/>
          <w:sz w:val="22"/>
          <w:szCs w:val="22"/>
          <w:lang w:eastAsia="zh-TW"/>
        </w:rPr>
        <w:t>(Моля, запиши отговора си)</w:t>
      </w:r>
    </w:p>
    <w:p w14:paraId="4E2CEDDD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2CAE10D3" w14:textId="77777777" w:rsidR="008D2628" w:rsidRPr="008D2628" w:rsidRDefault="008D2628" w:rsidP="008D2628">
      <w:pPr>
        <w:pStyle w:val="ListParagraph"/>
        <w:spacing w:line="259" w:lineRule="auto"/>
        <w:ind w:hanging="153"/>
        <w:jc w:val="both"/>
        <w:rPr>
          <w:rFonts w:eastAsia="PMingLiU"/>
          <w:bCs/>
          <w:sz w:val="22"/>
          <w:szCs w:val="22"/>
          <w:lang w:val="en-GB" w:eastAsia="zh-TW"/>
        </w:rPr>
      </w:pPr>
      <w:r w:rsidRPr="008D2628">
        <w:rPr>
          <w:rFonts w:eastAsia="PMingLiU"/>
          <w:bCs/>
          <w:sz w:val="22"/>
          <w:szCs w:val="22"/>
          <w:lang w:val="en-GB" w:eastAsia="zh-TW"/>
        </w:rPr>
        <w:t>……………………………………………………………………………………………………………</w:t>
      </w:r>
    </w:p>
    <w:p w14:paraId="569187DC" w14:textId="77777777" w:rsidR="00175A4C" w:rsidRDefault="00175A4C" w:rsidP="00175A4C">
      <w:pPr>
        <w:spacing w:after="160" w:line="259" w:lineRule="auto"/>
        <w:rPr>
          <w:rFonts w:ascii="Calibri" w:eastAsia="PMingLiU" w:hAnsi="Calibri"/>
          <w:sz w:val="22"/>
          <w:szCs w:val="22"/>
          <w:lang w:eastAsia="zh-TW"/>
        </w:rPr>
      </w:pPr>
    </w:p>
    <w:p w14:paraId="2815DF16" w14:textId="57C00D83" w:rsidR="00175A4C" w:rsidRPr="00835E38" w:rsidRDefault="00175A4C" w:rsidP="00175A4C">
      <w:pPr>
        <w:pStyle w:val="ListParagraph"/>
        <w:numPr>
          <w:ilvl w:val="0"/>
          <w:numId w:val="57"/>
        </w:numPr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  <w:r w:rsidRPr="00835E38">
        <w:rPr>
          <w:rFonts w:eastAsia="PMingLiU"/>
          <w:b/>
          <w:sz w:val="22"/>
          <w:szCs w:val="22"/>
          <w:lang w:eastAsia="zh-TW"/>
        </w:rPr>
        <w:t xml:space="preserve">Моля оценете по скалата от </w:t>
      </w:r>
      <w:r w:rsidR="008C3B13">
        <w:rPr>
          <w:rFonts w:eastAsia="PMingLiU"/>
          <w:b/>
          <w:sz w:val="22"/>
          <w:szCs w:val="22"/>
          <w:lang w:eastAsia="zh-TW"/>
        </w:rPr>
        <w:t>2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до </w:t>
      </w:r>
      <w:r w:rsidR="008C3B13">
        <w:rPr>
          <w:rFonts w:eastAsia="PMingLiU"/>
          <w:b/>
          <w:sz w:val="22"/>
          <w:szCs w:val="22"/>
          <w:lang w:eastAsia="zh-TW"/>
        </w:rPr>
        <w:t>6</w:t>
      </w:r>
      <w:r w:rsidRPr="00835E38">
        <w:rPr>
          <w:rFonts w:eastAsia="PMingLiU"/>
          <w:b/>
          <w:sz w:val="22"/>
          <w:szCs w:val="22"/>
          <w:lang w:eastAsia="zh-TW"/>
        </w:rPr>
        <w:t xml:space="preserve"> всеки от аспектите, свързан с </w:t>
      </w:r>
      <w:r w:rsidRPr="00835E38">
        <w:rPr>
          <w:rFonts w:eastAsia="PMingLiU"/>
          <w:b/>
          <w:sz w:val="22"/>
          <w:szCs w:val="22"/>
          <w:u w:val="single"/>
          <w:lang w:eastAsia="zh-TW"/>
        </w:rPr>
        <w:t>качеството на работното място</w:t>
      </w:r>
      <w:r w:rsidRPr="00835E38">
        <w:rPr>
          <w:b/>
          <w:sz w:val="22"/>
          <w:szCs w:val="22"/>
        </w:rPr>
        <w:t xml:space="preserve"> </w:t>
      </w:r>
      <w:r w:rsidRPr="00835E38">
        <w:rPr>
          <w:rFonts w:eastAsia="PMingLiU"/>
          <w:b/>
          <w:sz w:val="22"/>
          <w:szCs w:val="22"/>
          <w:lang w:eastAsia="zh-TW"/>
        </w:rPr>
        <w:t>за практическо обучение на учениците в реална работна среда по професията, по която сте наставник</w:t>
      </w:r>
      <w:r>
        <w:rPr>
          <w:rFonts w:eastAsia="PMingLiU"/>
          <w:b/>
          <w:sz w:val="22"/>
          <w:szCs w:val="22"/>
          <w:lang w:eastAsia="zh-TW"/>
        </w:rPr>
        <w:t>.</w:t>
      </w:r>
    </w:p>
    <w:p w14:paraId="3C351795" w14:textId="3D890E6F" w:rsidR="00175A4C" w:rsidRPr="00175A4C" w:rsidRDefault="00175A4C" w:rsidP="00175A4C">
      <w:pPr>
        <w:suppressAutoHyphens/>
        <w:spacing w:after="120"/>
        <w:ind w:firstLine="720"/>
        <w:rPr>
          <w:rFonts w:eastAsia="SimSun"/>
          <w:i/>
          <w:color w:val="595959"/>
          <w:sz w:val="22"/>
          <w:szCs w:val="22"/>
          <w:lang w:eastAsia="ar-SA"/>
        </w:rPr>
      </w:pPr>
      <w:r w:rsidRPr="00235F3C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75A4C" w:rsidRPr="003646C6" w14:paraId="6619F6CB" w14:textId="77777777" w:rsidTr="0091226D">
        <w:trPr>
          <w:trHeight w:val="397"/>
          <w:tblHeader/>
          <w:jc w:val="center"/>
        </w:trPr>
        <w:tc>
          <w:tcPr>
            <w:tcW w:w="6935" w:type="dxa"/>
            <w:shd w:val="clear" w:color="auto" w:fill="F2F2F2"/>
            <w:vAlign w:val="center"/>
          </w:tcPr>
          <w:p w14:paraId="51FEAB97" w14:textId="77777777" w:rsidR="00175A4C" w:rsidRPr="003646C6" w:rsidRDefault="00175A4C" w:rsidP="0091226D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320999B2" w14:textId="592D9768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355A1356" w14:textId="451649C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BA4A3A1" w14:textId="0319E8DC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56264C13" w14:textId="1406F9EB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6416705" w14:textId="6AAE767A" w:rsidR="00175A4C" w:rsidRPr="003646C6" w:rsidRDefault="008C3B13" w:rsidP="0091226D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sz w:val="22"/>
                <w:szCs w:val="22"/>
                <w:lang w:eastAsia="ar-SA"/>
              </w:rPr>
            </w:pPr>
            <w:r>
              <w:rPr>
                <w:rFonts w:eastAsia="SimSun"/>
                <w:b/>
                <w:sz w:val="22"/>
                <w:szCs w:val="22"/>
                <w:lang w:eastAsia="ar-SA"/>
              </w:rPr>
              <w:t>6</w:t>
            </w:r>
          </w:p>
        </w:tc>
      </w:tr>
      <w:tr w:rsidR="00175A4C" w:rsidRPr="003646C6" w14:paraId="1BBB4459" w14:textId="77777777" w:rsidTr="008C3B13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5C9FD1A7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400CC1D1" w14:textId="77777777" w:rsidR="00175A4C" w:rsidRPr="00175A4C" w:rsidRDefault="00175A4C" w:rsidP="00175A4C">
            <w:pPr>
              <w:pStyle w:val="ListParagraph"/>
              <w:widowControl w:val="0"/>
              <w:numPr>
                <w:ilvl w:val="0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rPr>
                <w:vanish/>
                <w:color w:val="000000" w:themeColor="text1"/>
                <w:sz w:val="22"/>
                <w:szCs w:val="22"/>
                <w:lang w:eastAsia="en-US"/>
              </w:rPr>
            </w:pPr>
          </w:p>
          <w:p w14:paraId="0D1DAAA2" w14:textId="7A3AE269" w:rsidR="00175A4C" w:rsidRPr="00175A4C" w:rsidRDefault="00175A4C" w:rsidP="00175A4C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Синхронизиране на образователните дейности в училище и 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627B702" w14:textId="7DD3310E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A49D5E" w14:textId="42040973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2361097" w14:textId="2FEB6688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F274AFE" w14:textId="74C93C81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174DFD2" w14:textId="67231D8B" w:rsidR="00175A4C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21FCE0DC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A39C1A0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Учебните програми за практическо обучение в предприятието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C61947" w14:textId="1CD2607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EC47FE7" w14:textId="4DCAF04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36B82DB" w14:textId="7D71694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E87DF67" w14:textId="02DFADB2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D925612" w14:textId="5A17397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E58AA0E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D4B162F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Практическите умения на учителите и преподавателите от училището-партньор за работа с най-новите техники и технологии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49F071B" w14:textId="48036B3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3E05E5E" w14:textId="4635BCB4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1910188" w14:textId="1695326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2F49FE3" w14:textId="74BBCAF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DA6AD71" w14:textId="63678535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5CD771BA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A80CB68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Методическите и педагогическите умения на наставниците за обучение на ученици на работното място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0812FA" w14:textId="156E23B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2CCAB27" w14:textId="3D5DC933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0CEE90F" w14:textId="51FC849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0CCFC1E3" w14:textId="5F767CC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194DE85A" w14:textId="5F9CB5ED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4EB4EF85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032CCC7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Информираността на наставниците за нормативните актове, определящи условията и реда за организиране и провеждане на обучение чрез работа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7E6D0D3" w14:textId="19FC3FAF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CE60305" w14:textId="7D23D657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1F0EC4E3" w14:textId="62E2C988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4A40BDD" w14:textId="315A3F0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467D720" w14:textId="6E3184A0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8C3B13" w:rsidRPr="003646C6" w14:paraId="7E31A407" w14:textId="77777777" w:rsidTr="008C3B13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E5595C4" w14:textId="77777777" w:rsidR="008C3B13" w:rsidRPr="00175A4C" w:rsidRDefault="008C3B13" w:rsidP="008C3B13">
            <w:pPr>
              <w:pStyle w:val="ListParagraph"/>
              <w:widowControl w:val="0"/>
              <w:numPr>
                <w:ilvl w:val="1"/>
                <w:numId w:val="12"/>
              </w:numPr>
              <w:tabs>
                <w:tab w:val="left" w:pos="251"/>
                <w:tab w:val="left" w:pos="448"/>
              </w:tabs>
              <w:suppressAutoHyphens/>
              <w:autoSpaceDE w:val="0"/>
              <w:autoSpaceDN w:val="0"/>
              <w:ind w:left="432"/>
              <w:rPr>
                <w:color w:val="000000" w:themeColor="text1"/>
                <w:sz w:val="22"/>
                <w:szCs w:val="22"/>
                <w:lang w:eastAsia="en-US"/>
              </w:rPr>
            </w:pPr>
            <w:r w:rsidRPr="00175A4C">
              <w:rPr>
                <w:color w:val="000000" w:themeColor="text1"/>
                <w:sz w:val="22"/>
                <w:szCs w:val="22"/>
                <w:lang w:eastAsia="en-US"/>
              </w:rPr>
              <w:t>Качеството на комуникацията с учителите-методици, които отговарят за връзката с училището-партньор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45F2885" w14:textId="7CB9E31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1A21F27" w14:textId="0249B1AA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391F4C8" w14:textId="6031852C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1687FCA" w14:textId="66CECE9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0FB27C6" w14:textId="26D84D06" w:rsidR="008C3B13" w:rsidRPr="003646C6" w:rsidRDefault="008C3B13" w:rsidP="008C3B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516E9D39" w14:textId="77777777" w:rsidR="00175A4C" w:rsidRPr="00E9571E" w:rsidRDefault="00175A4C" w:rsidP="00175A4C">
      <w:pPr>
        <w:pStyle w:val="ListParagraph"/>
        <w:rPr>
          <w:rFonts w:eastAsia="PMingLiU"/>
          <w:b/>
          <w:sz w:val="22"/>
          <w:szCs w:val="22"/>
          <w:lang w:eastAsia="zh-TW"/>
        </w:rPr>
      </w:pPr>
    </w:p>
    <w:p w14:paraId="1FA8B745" w14:textId="77777777" w:rsidR="00175A4C" w:rsidRPr="00CA5DAD" w:rsidRDefault="00175A4C" w:rsidP="005C5A07">
      <w:pPr>
        <w:suppressAutoHyphens/>
        <w:spacing w:after="120"/>
        <w:rPr>
          <w:rFonts w:eastAsia="SimSun"/>
          <w:b/>
          <w:i/>
          <w:color w:val="00B0F0"/>
          <w:sz w:val="22"/>
          <w:szCs w:val="22"/>
          <w:lang w:eastAsia="ar-SA"/>
        </w:rPr>
      </w:pPr>
    </w:p>
    <w:sectPr w:rsidR="00175A4C" w:rsidRPr="00CA5DAD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F4D57" w14:textId="77777777" w:rsidR="0058383F" w:rsidRDefault="0058383F" w:rsidP="00C5450D">
      <w:r>
        <w:separator/>
      </w:r>
    </w:p>
  </w:endnote>
  <w:endnote w:type="continuationSeparator" w:id="0">
    <w:p w14:paraId="246DD308" w14:textId="77777777" w:rsidR="0058383F" w:rsidRDefault="0058383F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B92948" w14:paraId="62D43E60" w14:textId="77777777" w:rsidTr="00676C63">
      <w:tc>
        <w:tcPr>
          <w:tcW w:w="2358" w:type="dxa"/>
        </w:tcPr>
        <w:p w14:paraId="253C8881" w14:textId="77777777" w:rsidR="00B92948" w:rsidRDefault="00B92948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B92948" w:rsidRDefault="00B92948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B92948" w:rsidRDefault="00B92948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B92948" w:rsidRDefault="00B92948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B92948" w:rsidRDefault="00B92948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B92948" w:rsidRPr="00676C63" w:rsidRDefault="00B92948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B92948" w:rsidRPr="00676C63" w:rsidRDefault="00B92948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B92948" w:rsidRPr="00676C63" w:rsidRDefault="00B92948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B92948" w:rsidRDefault="00B92948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B92948" w:rsidRDefault="00B92948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B92948" w:rsidRDefault="00B92948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B92948" w:rsidRDefault="00B92948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C9AEE6" w14:textId="77777777" w:rsidR="0058383F" w:rsidRDefault="0058383F" w:rsidP="00C5450D">
      <w:r>
        <w:separator/>
      </w:r>
    </w:p>
  </w:footnote>
  <w:footnote w:type="continuationSeparator" w:id="0">
    <w:p w14:paraId="4FA1D5C1" w14:textId="77777777" w:rsidR="0058383F" w:rsidRDefault="0058383F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B92948" w:rsidRDefault="00B92948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B92948" w:rsidRPr="00C5450D" w:rsidRDefault="00B92948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AE7ACC"/>
    <w:multiLevelType w:val="hybridMultilevel"/>
    <w:tmpl w:val="58E00C64"/>
    <w:lvl w:ilvl="0" w:tplc="0D54C718">
      <w:start w:val="2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1C6942"/>
    <w:multiLevelType w:val="hybridMultilevel"/>
    <w:tmpl w:val="BEAC7F8A"/>
    <w:lvl w:ilvl="0" w:tplc="14880E96">
      <w:start w:val="3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C668E7"/>
    <w:multiLevelType w:val="multilevel"/>
    <w:tmpl w:val="0809001F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decimal"/>
      <w:lvlText w:val="%1.%2."/>
      <w:lvlJc w:val="left"/>
      <w:pPr>
        <w:ind w:left="1359" w:hanging="432"/>
      </w:pPr>
    </w:lvl>
    <w:lvl w:ilvl="2">
      <w:start w:val="1"/>
      <w:numFmt w:val="decimal"/>
      <w:lvlText w:val="%1.%2.%3."/>
      <w:lvlJc w:val="left"/>
      <w:pPr>
        <w:ind w:left="1791" w:hanging="504"/>
      </w:pPr>
    </w:lvl>
    <w:lvl w:ilvl="3">
      <w:start w:val="1"/>
      <w:numFmt w:val="decimal"/>
      <w:lvlText w:val="%1.%2.%3.%4."/>
      <w:lvlJc w:val="left"/>
      <w:pPr>
        <w:ind w:left="2295" w:hanging="648"/>
      </w:pPr>
    </w:lvl>
    <w:lvl w:ilvl="4">
      <w:start w:val="1"/>
      <w:numFmt w:val="decimal"/>
      <w:lvlText w:val="%1.%2.%3.%4.%5."/>
      <w:lvlJc w:val="left"/>
      <w:pPr>
        <w:ind w:left="2799" w:hanging="792"/>
      </w:pPr>
    </w:lvl>
    <w:lvl w:ilvl="5">
      <w:start w:val="1"/>
      <w:numFmt w:val="decimal"/>
      <w:lvlText w:val="%1.%2.%3.%4.%5.%6."/>
      <w:lvlJc w:val="left"/>
      <w:pPr>
        <w:ind w:left="3303" w:hanging="936"/>
      </w:pPr>
    </w:lvl>
    <w:lvl w:ilvl="6">
      <w:start w:val="1"/>
      <w:numFmt w:val="decimal"/>
      <w:lvlText w:val="%1.%2.%3.%4.%5.%6.%7."/>
      <w:lvlJc w:val="left"/>
      <w:pPr>
        <w:ind w:left="3807" w:hanging="1080"/>
      </w:pPr>
    </w:lvl>
    <w:lvl w:ilvl="7">
      <w:start w:val="1"/>
      <w:numFmt w:val="decimal"/>
      <w:lvlText w:val="%1.%2.%3.%4.%5.%6.%7.%8."/>
      <w:lvlJc w:val="left"/>
      <w:pPr>
        <w:ind w:left="4311" w:hanging="1224"/>
      </w:pPr>
    </w:lvl>
    <w:lvl w:ilvl="8">
      <w:start w:val="1"/>
      <w:numFmt w:val="decimal"/>
      <w:lvlText w:val="%1.%2.%3.%4.%5.%6.%7.%8.%9."/>
      <w:lvlJc w:val="left"/>
      <w:pPr>
        <w:ind w:left="4887" w:hanging="1440"/>
      </w:pPr>
    </w:lvl>
  </w:abstractNum>
  <w:abstractNum w:abstractNumId="4" w15:restartNumberingAfterBreak="0">
    <w:nsid w:val="09BF198A"/>
    <w:multiLevelType w:val="hybridMultilevel"/>
    <w:tmpl w:val="068099D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CF68E0"/>
    <w:multiLevelType w:val="hybridMultilevel"/>
    <w:tmpl w:val="41387DAA"/>
    <w:lvl w:ilvl="0" w:tplc="70226A22">
      <w:numFmt w:val="decimal"/>
      <w:lvlText w:val="%1."/>
      <w:lvlJc w:val="left"/>
      <w:pPr>
        <w:ind w:left="360" w:hanging="360"/>
      </w:pPr>
      <w:rPr>
        <w:b/>
        <w:bCs/>
        <w:i w:val="0"/>
        <w:iCs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644633"/>
    <w:multiLevelType w:val="hybridMultilevel"/>
    <w:tmpl w:val="CF429C6E"/>
    <w:lvl w:ilvl="0" w:tplc="95EABBFA">
      <w:start w:val="3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C7D22"/>
    <w:multiLevelType w:val="hybridMultilevel"/>
    <w:tmpl w:val="345616B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AD07034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6795763"/>
    <w:multiLevelType w:val="hybridMultilevel"/>
    <w:tmpl w:val="77CEA480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93D65CF"/>
    <w:multiLevelType w:val="hybridMultilevel"/>
    <w:tmpl w:val="F160A180"/>
    <w:lvl w:ilvl="0" w:tplc="8806DA52">
      <w:start w:val="52"/>
      <w:numFmt w:val="decimal"/>
      <w:lvlText w:val="%1."/>
      <w:lvlJc w:val="left"/>
      <w:pPr>
        <w:ind w:left="74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F23F93"/>
    <w:multiLevelType w:val="hybridMultilevel"/>
    <w:tmpl w:val="51DA6988"/>
    <w:lvl w:ilvl="0" w:tplc="AF1C4924">
      <w:start w:val="2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766DEB"/>
    <w:multiLevelType w:val="multilevel"/>
    <w:tmpl w:val="28C4357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E2075A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20227B75"/>
    <w:multiLevelType w:val="hybridMultilevel"/>
    <w:tmpl w:val="F5B01902"/>
    <w:lvl w:ilvl="0" w:tplc="297E10D0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13130D"/>
    <w:multiLevelType w:val="hybridMultilevel"/>
    <w:tmpl w:val="2F645EA2"/>
    <w:lvl w:ilvl="0" w:tplc="9672F832">
      <w:start w:val="2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CA482E"/>
    <w:multiLevelType w:val="hybridMultilevel"/>
    <w:tmpl w:val="C1FA3438"/>
    <w:lvl w:ilvl="0" w:tplc="FBE08AF4">
      <w:start w:val="3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7E5119"/>
    <w:multiLevelType w:val="hybridMultilevel"/>
    <w:tmpl w:val="C7A46340"/>
    <w:lvl w:ilvl="0" w:tplc="E5FCAE6A">
      <w:numFmt w:val="decimal"/>
      <w:lvlText w:val="%1."/>
      <w:lvlJc w:val="left"/>
      <w:pPr>
        <w:ind w:left="720" w:hanging="360"/>
      </w:pPr>
      <w:rPr>
        <w:rFonts w:hint="default"/>
        <w:b/>
        <w:bCs w:val="0"/>
        <w:i w:val="0"/>
        <w:i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3318CF"/>
    <w:multiLevelType w:val="hybridMultilevel"/>
    <w:tmpl w:val="0406CFE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9A692E"/>
    <w:multiLevelType w:val="hybridMultilevel"/>
    <w:tmpl w:val="C7BE40BE"/>
    <w:lvl w:ilvl="0" w:tplc="D3621478">
      <w:start w:val="2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B7444DC"/>
    <w:multiLevelType w:val="hybridMultilevel"/>
    <w:tmpl w:val="FFD65838"/>
    <w:lvl w:ilvl="0" w:tplc="53344188">
      <w:start w:val="4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C11610"/>
    <w:multiLevelType w:val="hybridMultilevel"/>
    <w:tmpl w:val="2990D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DE618AE"/>
    <w:multiLevelType w:val="hybridMultilevel"/>
    <w:tmpl w:val="5B2E8926"/>
    <w:lvl w:ilvl="0" w:tplc="4F82A0D4">
      <w:start w:val="4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FE101E9"/>
    <w:multiLevelType w:val="hybridMultilevel"/>
    <w:tmpl w:val="D2A6B6A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FE7705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F90616"/>
    <w:multiLevelType w:val="hybridMultilevel"/>
    <w:tmpl w:val="3510F16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385718AA"/>
    <w:multiLevelType w:val="hybridMultilevel"/>
    <w:tmpl w:val="AFC6EFFE"/>
    <w:lvl w:ilvl="0" w:tplc="0B60B88C">
      <w:start w:val="2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024BBC"/>
    <w:multiLevelType w:val="hybridMultilevel"/>
    <w:tmpl w:val="3A9AA282"/>
    <w:lvl w:ilvl="0" w:tplc="CE94AAE2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3931502E"/>
    <w:multiLevelType w:val="hybridMultilevel"/>
    <w:tmpl w:val="89D8969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AFF784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E1C661F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3E866A0C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40D84E12"/>
    <w:multiLevelType w:val="hybridMultilevel"/>
    <w:tmpl w:val="2C10B524"/>
    <w:lvl w:ilvl="0" w:tplc="0409000F">
      <w:start w:val="1"/>
      <w:numFmt w:val="decimal"/>
      <w:lvlText w:val="%1."/>
      <w:lvlJc w:val="left"/>
      <w:pPr>
        <w:ind w:left="742" w:hanging="360"/>
      </w:p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38" w15:restartNumberingAfterBreak="0">
    <w:nsid w:val="445E1C58"/>
    <w:multiLevelType w:val="hybridMultilevel"/>
    <w:tmpl w:val="DA00E468"/>
    <w:lvl w:ilvl="0" w:tplc="2182EFC8">
      <w:start w:val="4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48564E1"/>
    <w:multiLevelType w:val="hybridMultilevel"/>
    <w:tmpl w:val="A922EBE2"/>
    <w:lvl w:ilvl="0" w:tplc="EB3277B2">
      <w:start w:val="3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4A70773F"/>
    <w:multiLevelType w:val="hybridMultilevel"/>
    <w:tmpl w:val="0F4AD7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4AB847E0"/>
    <w:multiLevelType w:val="hybridMultilevel"/>
    <w:tmpl w:val="4C5CCD0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4BCB6480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581323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597B093A"/>
    <w:multiLevelType w:val="hybridMultilevel"/>
    <w:tmpl w:val="8B48DBE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B6465F0"/>
    <w:multiLevelType w:val="hybridMultilevel"/>
    <w:tmpl w:val="CC600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A349F9"/>
    <w:multiLevelType w:val="hybridMultilevel"/>
    <w:tmpl w:val="1338883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CE512D5"/>
    <w:multiLevelType w:val="hybridMultilevel"/>
    <w:tmpl w:val="316C6FB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0F">
      <w:start w:val="1"/>
      <w:numFmt w:val="decimal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5D280149"/>
    <w:multiLevelType w:val="hybridMultilevel"/>
    <w:tmpl w:val="DBB446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FFA47ED"/>
    <w:multiLevelType w:val="hybridMultilevel"/>
    <w:tmpl w:val="386288B2"/>
    <w:lvl w:ilvl="0" w:tplc="FB848DC8">
      <w:start w:val="3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0D4001C"/>
    <w:multiLevelType w:val="hybridMultilevel"/>
    <w:tmpl w:val="44CA7AF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62065A10"/>
    <w:multiLevelType w:val="hybridMultilevel"/>
    <w:tmpl w:val="9D9850D6"/>
    <w:lvl w:ilvl="0" w:tplc="AE8A6144">
      <w:start w:val="4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3700FED"/>
    <w:multiLevelType w:val="hybridMultilevel"/>
    <w:tmpl w:val="C160FDE2"/>
    <w:lvl w:ilvl="0" w:tplc="FA9E056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63C8469D"/>
    <w:multiLevelType w:val="hybridMultilevel"/>
    <w:tmpl w:val="5802D0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5EF41D7"/>
    <w:multiLevelType w:val="hybridMultilevel"/>
    <w:tmpl w:val="3A9AA282"/>
    <w:lvl w:ilvl="0" w:tplc="FFFFFFFF">
      <w:start w:val="1"/>
      <w:numFmt w:val="decimal"/>
      <w:lvlText w:val="%1."/>
      <w:lvlJc w:val="left"/>
      <w:pPr>
        <w:ind w:left="108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666B59F3"/>
    <w:multiLevelType w:val="hybridMultilevel"/>
    <w:tmpl w:val="6E703C4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6B04C25"/>
    <w:multiLevelType w:val="hybridMultilevel"/>
    <w:tmpl w:val="B956915E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B503191"/>
    <w:multiLevelType w:val="hybridMultilevel"/>
    <w:tmpl w:val="9E3852B6"/>
    <w:lvl w:ilvl="0" w:tplc="321CD5E8">
      <w:start w:val="5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0B34A9B"/>
    <w:multiLevelType w:val="hybridMultilevel"/>
    <w:tmpl w:val="CBCC05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22835A2"/>
    <w:multiLevelType w:val="hybridMultilevel"/>
    <w:tmpl w:val="AC082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55A6094"/>
    <w:multiLevelType w:val="hybridMultilevel"/>
    <w:tmpl w:val="A0E4FDC8"/>
    <w:lvl w:ilvl="0" w:tplc="2B6055DA">
      <w:start w:val="3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6114BD2"/>
    <w:multiLevelType w:val="hybridMultilevel"/>
    <w:tmpl w:val="F99096FC"/>
    <w:lvl w:ilvl="0" w:tplc="4E60524E">
      <w:start w:val="3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63A6954"/>
    <w:multiLevelType w:val="hybridMultilevel"/>
    <w:tmpl w:val="3432BE34"/>
    <w:lvl w:ilvl="0" w:tplc="A81CE208">
      <w:start w:val="3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79C439FE"/>
    <w:multiLevelType w:val="hybridMultilevel"/>
    <w:tmpl w:val="130CF62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A431EC2"/>
    <w:multiLevelType w:val="hybridMultilevel"/>
    <w:tmpl w:val="465207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AD226DB"/>
    <w:multiLevelType w:val="hybridMultilevel"/>
    <w:tmpl w:val="6AF24E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BC75C0B"/>
    <w:multiLevelType w:val="hybridMultilevel"/>
    <w:tmpl w:val="9D24D7E0"/>
    <w:lvl w:ilvl="0" w:tplc="0D7CC4FE">
      <w:start w:val="4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1B761C"/>
    <w:multiLevelType w:val="hybridMultilevel"/>
    <w:tmpl w:val="E690BBD8"/>
    <w:lvl w:ilvl="0" w:tplc="1C541696">
      <w:start w:val="3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0"/>
  </w:num>
  <w:num w:numId="3">
    <w:abstractNumId w:val="48"/>
  </w:num>
  <w:num w:numId="4">
    <w:abstractNumId w:val="44"/>
  </w:num>
  <w:num w:numId="5">
    <w:abstractNumId w:val="7"/>
  </w:num>
  <w:num w:numId="6">
    <w:abstractNumId w:val="29"/>
  </w:num>
  <w:num w:numId="7">
    <w:abstractNumId w:val="27"/>
  </w:num>
  <w:num w:numId="8">
    <w:abstractNumId w:val="53"/>
  </w:num>
  <w:num w:numId="9">
    <w:abstractNumId w:val="54"/>
  </w:num>
  <w:num w:numId="10">
    <w:abstractNumId w:val="45"/>
  </w:num>
  <w:num w:numId="11">
    <w:abstractNumId w:val="24"/>
  </w:num>
  <w:num w:numId="12">
    <w:abstractNumId w:val="25"/>
  </w:num>
  <w:num w:numId="13">
    <w:abstractNumId w:val="19"/>
  </w:num>
  <w:num w:numId="14">
    <w:abstractNumId w:val="47"/>
  </w:num>
  <w:num w:numId="15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7"/>
  </w:num>
  <w:num w:numId="17">
    <w:abstractNumId w:val="31"/>
  </w:num>
  <w:num w:numId="18">
    <w:abstractNumId w:val="28"/>
  </w:num>
  <w:num w:numId="19">
    <w:abstractNumId w:val="55"/>
  </w:num>
  <w:num w:numId="20">
    <w:abstractNumId w:val="36"/>
  </w:num>
  <w:num w:numId="21">
    <w:abstractNumId w:val="8"/>
  </w:num>
  <w:num w:numId="22">
    <w:abstractNumId w:val="15"/>
  </w:num>
  <w:num w:numId="23">
    <w:abstractNumId w:val="51"/>
  </w:num>
  <w:num w:numId="24">
    <w:abstractNumId w:val="0"/>
  </w:num>
  <w:num w:numId="25">
    <w:abstractNumId w:val="22"/>
  </w:num>
  <w:num w:numId="26">
    <w:abstractNumId w:val="30"/>
  </w:num>
  <w:num w:numId="27">
    <w:abstractNumId w:val="13"/>
  </w:num>
  <w:num w:numId="28">
    <w:abstractNumId w:val="56"/>
  </w:num>
  <w:num w:numId="29">
    <w:abstractNumId w:val="17"/>
  </w:num>
  <w:num w:numId="30">
    <w:abstractNumId w:val="63"/>
  </w:num>
  <w:num w:numId="31">
    <w:abstractNumId w:val="64"/>
  </w:num>
  <w:num w:numId="32">
    <w:abstractNumId w:val="62"/>
  </w:num>
  <w:num w:numId="33">
    <w:abstractNumId w:val="32"/>
  </w:num>
  <w:num w:numId="34">
    <w:abstractNumId w:val="18"/>
  </w:num>
  <w:num w:numId="35">
    <w:abstractNumId w:val="39"/>
  </w:num>
  <w:num w:numId="36">
    <w:abstractNumId w:val="2"/>
  </w:num>
  <w:num w:numId="37">
    <w:abstractNumId w:val="50"/>
  </w:num>
  <w:num w:numId="38">
    <w:abstractNumId w:val="68"/>
  </w:num>
  <w:num w:numId="39">
    <w:abstractNumId w:val="61"/>
  </w:num>
  <w:num w:numId="40">
    <w:abstractNumId w:val="40"/>
  </w:num>
  <w:num w:numId="41">
    <w:abstractNumId w:val="6"/>
  </w:num>
  <w:num w:numId="42">
    <w:abstractNumId w:val="38"/>
  </w:num>
  <w:num w:numId="43">
    <w:abstractNumId w:val="11"/>
  </w:num>
  <w:num w:numId="44">
    <w:abstractNumId w:val="52"/>
  </w:num>
  <w:num w:numId="45">
    <w:abstractNumId w:val="41"/>
  </w:num>
  <w:num w:numId="46">
    <w:abstractNumId w:val="67"/>
  </w:num>
  <w:num w:numId="47">
    <w:abstractNumId w:val="46"/>
  </w:num>
  <w:num w:numId="48">
    <w:abstractNumId w:val="26"/>
  </w:num>
  <w:num w:numId="49">
    <w:abstractNumId w:val="20"/>
  </w:num>
  <w:num w:numId="5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3"/>
  </w:num>
  <w:num w:numId="54">
    <w:abstractNumId w:val="16"/>
  </w:num>
  <w:num w:numId="55">
    <w:abstractNumId w:val="4"/>
  </w:num>
  <w:num w:numId="56">
    <w:abstractNumId w:val="37"/>
  </w:num>
  <w:num w:numId="57">
    <w:abstractNumId w:val="58"/>
  </w:num>
  <w:num w:numId="58">
    <w:abstractNumId w:val="60"/>
  </w:num>
  <w:num w:numId="59">
    <w:abstractNumId w:val="12"/>
  </w:num>
  <w:num w:numId="60">
    <w:abstractNumId w:val="66"/>
  </w:num>
  <w:num w:numId="61">
    <w:abstractNumId w:val="21"/>
  </w:num>
  <w:num w:numId="62">
    <w:abstractNumId w:val="1"/>
  </w:num>
  <w:num w:numId="63">
    <w:abstractNumId w:val="33"/>
  </w:num>
  <w:num w:numId="6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3"/>
  </w:num>
  <w:num w:numId="68">
    <w:abstractNumId w:val="43"/>
  </w:num>
  <w:num w:numId="69">
    <w:abstractNumId w:val="14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09EB"/>
    <w:rsid w:val="000050A0"/>
    <w:rsid w:val="00006AA7"/>
    <w:rsid w:val="00007312"/>
    <w:rsid w:val="00011219"/>
    <w:rsid w:val="000144C5"/>
    <w:rsid w:val="00016594"/>
    <w:rsid w:val="0001682E"/>
    <w:rsid w:val="00017E18"/>
    <w:rsid w:val="000263F2"/>
    <w:rsid w:val="00030C66"/>
    <w:rsid w:val="00041C40"/>
    <w:rsid w:val="000470DF"/>
    <w:rsid w:val="000472EC"/>
    <w:rsid w:val="00047DDE"/>
    <w:rsid w:val="000512ED"/>
    <w:rsid w:val="00060DE3"/>
    <w:rsid w:val="0006104C"/>
    <w:rsid w:val="00061E9C"/>
    <w:rsid w:val="000625CA"/>
    <w:rsid w:val="00065704"/>
    <w:rsid w:val="00066EF7"/>
    <w:rsid w:val="0007171B"/>
    <w:rsid w:val="000728DC"/>
    <w:rsid w:val="000752E8"/>
    <w:rsid w:val="00075770"/>
    <w:rsid w:val="00080EA1"/>
    <w:rsid w:val="00080ECA"/>
    <w:rsid w:val="0008223D"/>
    <w:rsid w:val="00082650"/>
    <w:rsid w:val="0008562A"/>
    <w:rsid w:val="000914DE"/>
    <w:rsid w:val="000936B3"/>
    <w:rsid w:val="000943DF"/>
    <w:rsid w:val="0009461A"/>
    <w:rsid w:val="00094E8D"/>
    <w:rsid w:val="000966D8"/>
    <w:rsid w:val="00097C69"/>
    <w:rsid w:val="000A36ED"/>
    <w:rsid w:val="000A5889"/>
    <w:rsid w:val="000A6E97"/>
    <w:rsid w:val="000B5329"/>
    <w:rsid w:val="000B7E9B"/>
    <w:rsid w:val="000C23AC"/>
    <w:rsid w:val="000C4F4B"/>
    <w:rsid w:val="000D0C6C"/>
    <w:rsid w:val="000D679E"/>
    <w:rsid w:val="000D70B6"/>
    <w:rsid w:val="000E58C9"/>
    <w:rsid w:val="000E6C54"/>
    <w:rsid w:val="000E78F8"/>
    <w:rsid w:val="000F00DE"/>
    <w:rsid w:val="000F1A76"/>
    <w:rsid w:val="000F2AE7"/>
    <w:rsid w:val="000F30EA"/>
    <w:rsid w:val="000F789C"/>
    <w:rsid w:val="00100439"/>
    <w:rsid w:val="00102D5F"/>
    <w:rsid w:val="00106E74"/>
    <w:rsid w:val="00111E4D"/>
    <w:rsid w:val="0011293D"/>
    <w:rsid w:val="00116694"/>
    <w:rsid w:val="00117476"/>
    <w:rsid w:val="00121DF6"/>
    <w:rsid w:val="001233E1"/>
    <w:rsid w:val="00125408"/>
    <w:rsid w:val="00127AB7"/>
    <w:rsid w:val="00131FE9"/>
    <w:rsid w:val="00133DA2"/>
    <w:rsid w:val="00135D7C"/>
    <w:rsid w:val="0013607B"/>
    <w:rsid w:val="00137F75"/>
    <w:rsid w:val="00141007"/>
    <w:rsid w:val="00142CD3"/>
    <w:rsid w:val="00143F84"/>
    <w:rsid w:val="001457EE"/>
    <w:rsid w:val="00145C39"/>
    <w:rsid w:val="00146575"/>
    <w:rsid w:val="00153DB3"/>
    <w:rsid w:val="00153EFC"/>
    <w:rsid w:val="001556AF"/>
    <w:rsid w:val="00157056"/>
    <w:rsid w:val="00157D02"/>
    <w:rsid w:val="00161475"/>
    <w:rsid w:val="0016332E"/>
    <w:rsid w:val="0016346C"/>
    <w:rsid w:val="00166D1F"/>
    <w:rsid w:val="00166EC5"/>
    <w:rsid w:val="00167E52"/>
    <w:rsid w:val="001728DB"/>
    <w:rsid w:val="001750FF"/>
    <w:rsid w:val="001753FE"/>
    <w:rsid w:val="00175A4C"/>
    <w:rsid w:val="00177FE4"/>
    <w:rsid w:val="00180906"/>
    <w:rsid w:val="0018308B"/>
    <w:rsid w:val="00184462"/>
    <w:rsid w:val="00185F15"/>
    <w:rsid w:val="00187417"/>
    <w:rsid w:val="00187DFB"/>
    <w:rsid w:val="00192A9F"/>
    <w:rsid w:val="001A0005"/>
    <w:rsid w:val="001A08B5"/>
    <w:rsid w:val="001A29A4"/>
    <w:rsid w:val="001A494A"/>
    <w:rsid w:val="001A4B73"/>
    <w:rsid w:val="001A4D75"/>
    <w:rsid w:val="001A59EF"/>
    <w:rsid w:val="001A7D9B"/>
    <w:rsid w:val="001B0C6B"/>
    <w:rsid w:val="001B5000"/>
    <w:rsid w:val="001C085D"/>
    <w:rsid w:val="001C4535"/>
    <w:rsid w:val="001C5E98"/>
    <w:rsid w:val="001D4D2B"/>
    <w:rsid w:val="001E0A38"/>
    <w:rsid w:val="001E66BC"/>
    <w:rsid w:val="001F6171"/>
    <w:rsid w:val="002009DB"/>
    <w:rsid w:val="002011B9"/>
    <w:rsid w:val="00202064"/>
    <w:rsid w:val="00204DFC"/>
    <w:rsid w:val="00206C80"/>
    <w:rsid w:val="00207BAC"/>
    <w:rsid w:val="00207D7E"/>
    <w:rsid w:val="0021068A"/>
    <w:rsid w:val="00214B0E"/>
    <w:rsid w:val="00216BD9"/>
    <w:rsid w:val="00221620"/>
    <w:rsid w:val="0022464D"/>
    <w:rsid w:val="00236724"/>
    <w:rsid w:val="0024085B"/>
    <w:rsid w:val="00241205"/>
    <w:rsid w:val="00245F59"/>
    <w:rsid w:val="0025645A"/>
    <w:rsid w:val="00262597"/>
    <w:rsid w:val="002658EA"/>
    <w:rsid w:val="00271EB7"/>
    <w:rsid w:val="00275DC9"/>
    <w:rsid w:val="00277C57"/>
    <w:rsid w:val="00281C22"/>
    <w:rsid w:val="00283171"/>
    <w:rsid w:val="00284C1E"/>
    <w:rsid w:val="00285A16"/>
    <w:rsid w:val="002A0713"/>
    <w:rsid w:val="002B5304"/>
    <w:rsid w:val="002B725A"/>
    <w:rsid w:val="002C1373"/>
    <w:rsid w:val="002C1952"/>
    <w:rsid w:val="002C28C5"/>
    <w:rsid w:val="002C5215"/>
    <w:rsid w:val="002C5273"/>
    <w:rsid w:val="002C5A74"/>
    <w:rsid w:val="002D02B6"/>
    <w:rsid w:val="002D0C22"/>
    <w:rsid w:val="002D61EF"/>
    <w:rsid w:val="002E364F"/>
    <w:rsid w:val="002E4393"/>
    <w:rsid w:val="002E4817"/>
    <w:rsid w:val="002F046C"/>
    <w:rsid w:val="002F16EC"/>
    <w:rsid w:val="002F308A"/>
    <w:rsid w:val="002F45A2"/>
    <w:rsid w:val="002F4D91"/>
    <w:rsid w:val="002F543A"/>
    <w:rsid w:val="002F62DC"/>
    <w:rsid w:val="00302ECA"/>
    <w:rsid w:val="00303C27"/>
    <w:rsid w:val="0030511E"/>
    <w:rsid w:val="00310682"/>
    <w:rsid w:val="003152CA"/>
    <w:rsid w:val="003226E5"/>
    <w:rsid w:val="00322D88"/>
    <w:rsid w:val="00323D0F"/>
    <w:rsid w:val="00326018"/>
    <w:rsid w:val="00330085"/>
    <w:rsid w:val="00330664"/>
    <w:rsid w:val="00335A98"/>
    <w:rsid w:val="00336DD6"/>
    <w:rsid w:val="003407ED"/>
    <w:rsid w:val="003453A4"/>
    <w:rsid w:val="00354E0F"/>
    <w:rsid w:val="003619FB"/>
    <w:rsid w:val="00362017"/>
    <w:rsid w:val="00367501"/>
    <w:rsid w:val="00375E55"/>
    <w:rsid w:val="00381CBE"/>
    <w:rsid w:val="00382C7D"/>
    <w:rsid w:val="003854A0"/>
    <w:rsid w:val="00385AD3"/>
    <w:rsid w:val="00387DD8"/>
    <w:rsid w:val="00394285"/>
    <w:rsid w:val="00394F1E"/>
    <w:rsid w:val="003A1D89"/>
    <w:rsid w:val="003A72D2"/>
    <w:rsid w:val="003B3880"/>
    <w:rsid w:val="003B7FF9"/>
    <w:rsid w:val="003C5786"/>
    <w:rsid w:val="003D268F"/>
    <w:rsid w:val="003D28CB"/>
    <w:rsid w:val="003D522E"/>
    <w:rsid w:val="003D6642"/>
    <w:rsid w:val="003D6AB8"/>
    <w:rsid w:val="003E2FB7"/>
    <w:rsid w:val="003E3612"/>
    <w:rsid w:val="003E6AD1"/>
    <w:rsid w:val="003F12C7"/>
    <w:rsid w:val="004007FF"/>
    <w:rsid w:val="00401FEA"/>
    <w:rsid w:val="004031DC"/>
    <w:rsid w:val="00411E98"/>
    <w:rsid w:val="00421561"/>
    <w:rsid w:val="00421CE2"/>
    <w:rsid w:val="004235F6"/>
    <w:rsid w:val="004246B7"/>
    <w:rsid w:val="00426F4F"/>
    <w:rsid w:val="004302AE"/>
    <w:rsid w:val="004312C8"/>
    <w:rsid w:val="00432B44"/>
    <w:rsid w:val="00441662"/>
    <w:rsid w:val="0044482A"/>
    <w:rsid w:val="004501FF"/>
    <w:rsid w:val="00450874"/>
    <w:rsid w:val="00450CE3"/>
    <w:rsid w:val="004521DD"/>
    <w:rsid w:val="0045653D"/>
    <w:rsid w:val="00463CEB"/>
    <w:rsid w:val="00466CA7"/>
    <w:rsid w:val="00471E65"/>
    <w:rsid w:val="00476AAF"/>
    <w:rsid w:val="00477393"/>
    <w:rsid w:val="00486EA9"/>
    <w:rsid w:val="00490635"/>
    <w:rsid w:val="00491B3B"/>
    <w:rsid w:val="004923BD"/>
    <w:rsid w:val="00494335"/>
    <w:rsid w:val="00494ACD"/>
    <w:rsid w:val="00495F78"/>
    <w:rsid w:val="004A5300"/>
    <w:rsid w:val="004A6CCF"/>
    <w:rsid w:val="004B1011"/>
    <w:rsid w:val="004B46B3"/>
    <w:rsid w:val="004B4D40"/>
    <w:rsid w:val="004B6195"/>
    <w:rsid w:val="004C2750"/>
    <w:rsid w:val="004C471E"/>
    <w:rsid w:val="004C7BF5"/>
    <w:rsid w:val="004D24BB"/>
    <w:rsid w:val="004D4524"/>
    <w:rsid w:val="004D547F"/>
    <w:rsid w:val="004E09B2"/>
    <w:rsid w:val="004E23A4"/>
    <w:rsid w:val="004E3D98"/>
    <w:rsid w:val="004E3E2F"/>
    <w:rsid w:val="004F0308"/>
    <w:rsid w:val="004F54D9"/>
    <w:rsid w:val="004F64C9"/>
    <w:rsid w:val="00500227"/>
    <w:rsid w:val="0050124E"/>
    <w:rsid w:val="00502655"/>
    <w:rsid w:val="005032E1"/>
    <w:rsid w:val="005033E6"/>
    <w:rsid w:val="005043F6"/>
    <w:rsid w:val="005047ED"/>
    <w:rsid w:val="00505136"/>
    <w:rsid w:val="00505B3E"/>
    <w:rsid w:val="00506254"/>
    <w:rsid w:val="0050628D"/>
    <w:rsid w:val="005069D4"/>
    <w:rsid w:val="0051195E"/>
    <w:rsid w:val="00513A58"/>
    <w:rsid w:val="00516188"/>
    <w:rsid w:val="00524798"/>
    <w:rsid w:val="00530A9A"/>
    <w:rsid w:val="005339BE"/>
    <w:rsid w:val="0053562C"/>
    <w:rsid w:val="00535942"/>
    <w:rsid w:val="00535C4F"/>
    <w:rsid w:val="0054553B"/>
    <w:rsid w:val="005470A4"/>
    <w:rsid w:val="00550DD4"/>
    <w:rsid w:val="005529A2"/>
    <w:rsid w:val="00565EF1"/>
    <w:rsid w:val="005663CB"/>
    <w:rsid w:val="00571248"/>
    <w:rsid w:val="00574D26"/>
    <w:rsid w:val="005831FF"/>
    <w:rsid w:val="0058383F"/>
    <w:rsid w:val="00591A53"/>
    <w:rsid w:val="0059593F"/>
    <w:rsid w:val="005966DE"/>
    <w:rsid w:val="005A7C56"/>
    <w:rsid w:val="005C5A07"/>
    <w:rsid w:val="005D3C6F"/>
    <w:rsid w:val="005E1A06"/>
    <w:rsid w:val="005F12E0"/>
    <w:rsid w:val="005F22D6"/>
    <w:rsid w:val="005F3A6C"/>
    <w:rsid w:val="005F6163"/>
    <w:rsid w:val="005F645F"/>
    <w:rsid w:val="006018E2"/>
    <w:rsid w:val="00604A3A"/>
    <w:rsid w:val="00604CE4"/>
    <w:rsid w:val="00607236"/>
    <w:rsid w:val="0061173D"/>
    <w:rsid w:val="00615182"/>
    <w:rsid w:val="00617803"/>
    <w:rsid w:val="006401C7"/>
    <w:rsid w:val="006409E4"/>
    <w:rsid w:val="00645381"/>
    <w:rsid w:val="0065193E"/>
    <w:rsid w:val="00653B3D"/>
    <w:rsid w:val="006553D0"/>
    <w:rsid w:val="006619DC"/>
    <w:rsid w:val="006626DF"/>
    <w:rsid w:val="00664056"/>
    <w:rsid w:val="0066559A"/>
    <w:rsid w:val="00666831"/>
    <w:rsid w:val="00670936"/>
    <w:rsid w:val="00673CD2"/>
    <w:rsid w:val="00676C63"/>
    <w:rsid w:val="00680C95"/>
    <w:rsid w:val="00686432"/>
    <w:rsid w:val="006B1377"/>
    <w:rsid w:val="006B6689"/>
    <w:rsid w:val="006B687F"/>
    <w:rsid w:val="006B6C35"/>
    <w:rsid w:val="006B7C00"/>
    <w:rsid w:val="006C36E9"/>
    <w:rsid w:val="006C3766"/>
    <w:rsid w:val="006C3F95"/>
    <w:rsid w:val="006D1291"/>
    <w:rsid w:val="006D4005"/>
    <w:rsid w:val="006D61B0"/>
    <w:rsid w:val="006D6A52"/>
    <w:rsid w:val="006D79DD"/>
    <w:rsid w:val="006E0EC8"/>
    <w:rsid w:val="006E31C2"/>
    <w:rsid w:val="006E456E"/>
    <w:rsid w:val="006E5C53"/>
    <w:rsid w:val="006F12E4"/>
    <w:rsid w:val="006F2F9D"/>
    <w:rsid w:val="006F406B"/>
    <w:rsid w:val="006F5CEE"/>
    <w:rsid w:val="006F687A"/>
    <w:rsid w:val="0070016B"/>
    <w:rsid w:val="00701D15"/>
    <w:rsid w:val="00701FFA"/>
    <w:rsid w:val="007023EB"/>
    <w:rsid w:val="00702B71"/>
    <w:rsid w:val="00703F54"/>
    <w:rsid w:val="00705A8F"/>
    <w:rsid w:val="00705AE1"/>
    <w:rsid w:val="00713782"/>
    <w:rsid w:val="00715905"/>
    <w:rsid w:val="00720221"/>
    <w:rsid w:val="00722875"/>
    <w:rsid w:val="007229C4"/>
    <w:rsid w:val="00722D53"/>
    <w:rsid w:val="00725F55"/>
    <w:rsid w:val="00726401"/>
    <w:rsid w:val="00726471"/>
    <w:rsid w:val="007339C4"/>
    <w:rsid w:val="00735B94"/>
    <w:rsid w:val="0074280D"/>
    <w:rsid w:val="007449F0"/>
    <w:rsid w:val="00751A13"/>
    <w:rsid w:val="00753025"/>
    <w:rsid w:val="00760ED5"/>
    <w:rsid w:val="00761594"/>
    <w:rsid w:val="00761721"/>
    <w:rsid w:val="0076287C"/>
    <w:rsid w:val="00765A0F"/>
    <w:rsid w:val="00772656"/>
    <w:rsid w:val="00773123"/>
    <w:rsid w:val="00784C08"/>
    <w:rsid w:val="00787DE3"/>
    <w:rsid w:val="00791CF6"/>
    <w:rsid w:val="00797C4F"/>
    <w:rsid w:val="007A1A82"/>
    <w:rsid w:val="007A21B0"/>
    <w:rsid w:val="007A7086"/>
    <w:rsid w:val="007A72DC"/>
    <w:rsid w:val="007A7C78"/>
    <w:rsid w:val="007B1ED5"/>
    <w:rsid w:val="007B21CE"/>
    <w:rsid w:val="007B36B9"/>
    <w:rsid w:val="007B5713"/>
    <w:rsid w:val="007C14CC"/>
    <w:rsid w:val="007C155E"/>
    <w:rsid w:val="007C5E95"/>
    <w:rsid w:val="007D0397"/>
    <w:rsid w:val="007D71BE"/>
    <w:rsid w:val="007D74CB"/>
    <w:rsid w:val="007E5133"/>
    <w:rsid w:val="007F7B1E"/>
    <w:rsid w:val="008030FF"/>
    <w:rsid w:val="00804969"/>
    <w:rsid w:val="00806E95"/>
    <w:rsid w:val="00810FD7"/>
    <w:rsid w:val="00811F93"/>
    <w:rsid w:val="00813BFF"/>
    <w:rsid w:val="00816999"/>
    <w:rsid w:val="00817A17"/>
    <w:rsid w:val="00820F99"/>
    <w:rsid w:val="00822B08"/>
    <w:rsid w:val="00826DF7"/>
    <w:rsid w:val="00851695"/>
    <w:rsid w:val="0085667D"/>
    <w:rsid w:val="0086457A"/>
    <w:rsid w:val="008651F9"/>
    <w:rsid w:val="00871295"/>
    <w:rsid w:val="00876D9D"/>
    <w:rsid w:val="008821E2"/>
    <w:rsid w:val="008822F8"/>
    <w:rsid w:val="00890FB1"/>
    <w:rsid w:val="008A22EC"/>
    <w:rsid w:val="008A7A27"/>
    <w:rsid w:val="008B04CE"/>
    <w:rsid w:val="008B1265"/>
    <w:rsid w:val="008B65F5"/>
    <w:rsid w:val="008B7054"/>
    <w:rsid w:val="008C05F4"/>
    <w:rsid w:val="008C077D"/>
    <w:rsid w:val="008C3A3A"/>
    <w:rsid w:val="008C3B13"/>
    <w:rsid w:val="008C534C"/>
    <w:rsid w:val="008C5DC4"/>
    <w:rsid w:val="008D2628"/>
    <w:rsid w:val="008D5E46"/>
    <w:rsid w:val="008D66A2"/>
    <w:rsid w:val="008E2002"/>
    <w:rsid w:val="008E358F"/>
    <w:rsid w:val="008E3E75"/>
    <w:rsid w:val="008E7802"/>
    <w:rsid w:val="008E7803"/>
    <w:rsid w:val="008F4227"/>
    <w:rsid w:val="0091226D"/>
    <w:rsid w:val="00914B36"/>
    <w:rsid w:val="009179FE"/>
    <w:rsid w:val="00921B86"/>
    <w:rsid w:val="0092730D"/>
    <w:rsid w:val="00935535"/>
    <w:rsid w:val="00942474"/>
    <w:rsid w:val="00942F71"/>
    <w:rsid w:val="00944E6A"/>
    <w:rsid w:val="00945D9F"/>
    <w:rsid w:val="00945F9A"/>
    <w:rsid w:val="00950393"/>
    <w:rsid w:val="00954B1F"/>
    <w:rsid w:val="00957235"/>
    <w:rsid w:val="00960C6E"/>
    <w:rsid w:val="009628DF"/>
    <w:rsid w:val="00963B3C"/>
    <w:rsid w:val="00966905"/>
    <w:rsid w:val="0096765C"/>
    <w:rsid w:val="00973AF6"/>
    <w:rsid w:val="00973FEB"/>
    <w:rsid w:val="009826A9"/>
    <w:rsid w:val="0098440F"/>
    <w:rsid w:val="009921B2"/>
    <w:rsid w:val="009977C9"/>
    <w:rsid w:val="009A54D0"/>
    <w:rsid w:val="009A556C"/>
    <w:rsid w:val="009A5FF9"/>
    <w:rsid w:val="009A7EA6"/>
    <w:rsid w:val="009B57E1"/>
    <w:rsid w:val="009B6EDE"/>
    <w:rsid w:val="009D2C0A"/>
    <w:rsid w:val="009D4E84"/>
    <w:rsid w:val="009D71FF"/>
    <w:rsid w:val="009E10B7"/>
    <w:rsid w:val="009E33C4"/>
    <w:rsid w:val="009E3F79"/>
    <w:rsid w:val="00A00B90"/>
    <w:rsid w:val="00A11397"/>
    <w:rsid w:val="00A14D49"/>
    <w:rsid w:val="00A15364"/>
    <w:rsid w:val="00A207AE"/>
    <w:rsid w:val="00A30410"/>
    <w:rsid w:val="00A32B4A"/>
    <w:rsid w:val="00A34D5D"/>
    <w:rsid w:val="00A36B6E"/>
    <w:rsid w:val="00A456A2"/>
    <w:rsid w:val="00A521A8"/>
    <w:rsid w:val="00A53FD1"/>
    <w:rsid w:val="00A54D5D"/>
    <w:rsid w:val="00A56DB7"/>
    <w:rsid w:val="00A61DDE"/>
    <w:rsid w:val="00A70088"/>
    <w:rsid w:val="00A760B5"/>
    <w:rsid w:val="00A81C53"/>
    <w:rsid w:val="00A83E85"/>
    <w:rsid w:val="00A8675C"/>
    <w:rsid w:val="00A90E26"/>
    <w:rsid w:val="00A91F93"/>
    <w:rsid w:val="00A94AEF"/>
    <w:rsid w:val="00A9703C"/>
    <w:rsid w:val="00A971B0"/>
    <w:rsid w:val="00AA1951"/>
    <w:rsid w:val="00AA517D"/>
    <w:rsid w:val="00AB3F74"/>
    <w:rsid w:val="00AC0453"/>
    <w:rsid w:val="00AC2776"/>
    <w:rsid w:val="00AC3115"/>
    <w:rsid w:val="00AC39BC"/>
    <w:rsid w:val="00AC7471"/>
    <w:rsid w:val="00AD67C5"/>
    <w:rsid w:val="00AD718C"/>
    <w:rsid w:val="00AE1874"/>
    <w:rsid w:val="00AE2766"/>
    <w:rsid w:val="00AE7B0B"/>
    <w:rsid w:val="00AF03D6"/>
    <w:rsid w:val="00AF4640"/>
    <w:rsid w:val="00AF509A"/>
    <w:rsid w:val="00B071EF"/>
    <w:rsid w:val="00B102A6"/>
    <w:rsid w:val="00B11A35"/>
    <w:rsid w:val="00B31450"/>
    <w:rsid w:val="00B35DA6"/>
    <w:rsid w:val="00B37221"/>
    <w:rsid w:val="00B4059A"/>
    <w:rsid w:val="00B42DFA"/>
    <w:rsid w:val="00B43247"/>
    <w:rsid w:val="00B46C6A"/>
    <w:rsid w:val="00B47A56"/>
    <w:rsid w:val="00B64303"/>
    <w:rsid w:val="00B64481"/>
    <w:rsid w:val="00B70CA4"/>
    <w:rsid w:val="00B7318C"/>
    <w:rsid w:val="00B7616D"/>
    <w:rsid w:val="00B824EE"/>
    <w:rsid w:val="00B84194"/>
    <w:rsid w:val="00B84A27"/>
    <w:rsid w:val="00B85D5E"/>
    <w:rsid w:val="00B86927"/>
    <w:rsid w:val="00B9062E"/>
    <w:rsid w:val="00B92948"/>
    <w:rsid w:val="00B94433"/>
    <w:rsid w:val="00B96853"/>
    <w:rsid w:val="00BA0E2D"/>
    <w:rsid w:val="00BA43E2"/>
    <w:rsid w:val="00BA51B5"/>
    <w:rsid w:val="00BA5B1E"/>
    <w:rsid w:val="00BB16F4"/>
    <w:rsid w:val="00BB4049"/>
    <w:rsid w:val="00BB5B02"/>
    <w:rsid w:val="00BC2C0C"/>
    <w:rsid w:val="00BC64D0"/>
    <w:rsid w:val="00BC6E7B"/>
    <w:rsid w:val="00BD0558"/>
    <w:rsid w:val="00BD080A"/>
    <w:rsid w:val="00BD0F5B"/>
    <w:rsid w:val="00BD35C5"/>
    <w:rsid w:val="00BE6CF9"/>
    <w:rsid w:val="00BE748F"/>
    <w:rsid w:val="00BE7A78"/>
    <w:rsid w:val="00BE7BCD"/>
    <w:rsid w:val="00BF22DC"/>
    <w:rsid w:val="00BF737C"/>
    <w:rsid w:val="00C009CB"/>
    <w:rsid w:val="00C03D61"/>
    <w:rsid w:val="00C12ECE"/>
    <w:rsid w:val="00C14C9B"/>
    <w:rsid w:val="00C203C2"/>
    <w:rsid w:val="00C22307"/>
    <w:rsid w:val="00C22C12"/>
    <w:rsid w:val="00C257D9"/>
    <w:rsid w:val="00C3038A"/>
    <w:rsid w:val="00C35596"/>
    <w:rsid w:val="00C37A09"/>
    <w:rsid w:val="00C42820"/>
    <w:rsid w:val="00C446B1"/>
    <w:rsid w:val="00C47004"/>
    <w:rsid w:val="00C53003"/>
    <w:rsid w:val="00C5424A"/>
    <w:rsid w:val="00C5450D"/>
    <w:rsid w:val="00C57B37"/>
    <w:rsid w:val="00C600C9"/>
    <w:rsid w:val="00C775D2"/>
    <w:rsid w:val="00C9091E"/>
    <w:rsid w:val="00C915BC"/>
    <w:rsid w:val="00CA387F"/>
    <w:rsid w:val="00CA5789"/>
    <w:rsid w:val="00CA59A6"/>
    <w:rsid w:val="00CA5DAD"/>
    <w:rsid w:val="00CB028F"/>
    <w:rsid w:val="00CB2F7F"/>
    <w:rsid w:val="00CB30DB"/>
    <w:rsid w:val="00CC0649"/>
    <w:rsid w:val="00CC1E92"/>
    <w:rsid w:val="00CC27BE"/>
    <w:rsid w:val="00CC2E7E"/>
    <w:rsid w:val="00CD1C0B"/>
    <w:rsid w:val="00CD70F9"/>
    <w:rsid w:val="00CE531D"/>
    <w:rsid w:val="00CE5353"/>
    <w:rsid w:val="00CF1E80"/>
    <w:rsid w:val="00D00E35"/>
    <w:rsid w:val="00D10010"/>
    <w:rsid w:val="00D1118D"/>
    <w:rsid w:val="00D13645"/>
    <w:rsid w:val="00D1552C"/>
    <w:rsid w:val="00D33BB5"/>
    <w:rsid w:val="00D359C1"/>
    <w:rsid w:val="00D45FA5"/>
    <w:rsid w:val="00D476D8"/>
    <w:rsid w:val="00D5345F"/>
    <w:rsid w:val="00D6375D"/>
    <w:rsid w:val="00D63C66"/>
    <w:rsid w:val="00D647BE"/>
    <w:rsid w:val="00D7228A"/>
    <w:rsid w:val="00D93962"/>
    <w:rsid w:val="00D94200"/>
    <w:rsid w:val="00D943D6"/>
    <w:rsid w:val="00D94868"/>
    <w:rsid w:val="00D96C4A"/>
    <w:rsid w:val="00D96E62"/>
    <w:rsid w:val="00DA2B16"/>
    <w:rsid w:val="00DA3FE4"/>
    <w:rsid w:val="00DA62AF"/>
    <w:rsid w:val="00DB09BC"/>
    <w:rsid w:val="00DB6682"/>
    <w:rsid w:val="00DC0816"/>
    <w:rsid w:val="00DC72E2"/>
    <w:rsid w:val="00DC7DE4"/>
    <w:rsid w:val="00DD31E5"/>
    <w:rsid w:val="00DE632D"/>
    <w:rsid w:val="00DE6611"/>
    <w:rsid w:val="00E0261E"/>
    <w:rsid w:val="00E02B05"/>
    <w:rsid w:val="00E03D15"/>
    <w:rsid w:val="00E063CE"/>
    <w:rsid w:val="00E0698D"/>
    <w:rsid w:val="00E069E7"/>
    <w:rsid w:val="00E102CB"/>
    <w:rsid w:val="00E106CE"/>
    <w:rsid w:val="00E13CBE"/>
    <w:rsid w:val="00E15547"/>
    <w:rsid w:val="00E17128"/>
    <w:rsid w:val="00E20D92"/>
    <w:rsid w:val="00E23B4B"/>
    <w:rsid w:val="00E26281"/>
    <w:rsid w:val="00E27295"/>
    <w:rsid w:val="00E27471"/>
    <w:rsid w:val="00E3390D"/>
    <w:rsid w:val="00E36501"/>
    <w:rsid w:val="00E37260"/>
    <w:rsid w:val="00E42927"/>
    <w:rsid w:val="00E51A3F"/>
    <w:rsid w:val="00E53D9A"/>
    <w:rsid w:val="00E55AA7"/>
    <w:rsid w:val="00E61576"/>
    <w:rsid w:val="00E73670"/>
    <w:rsid w:val="00E73A9E"/>
    <w:rsid w:val="00E7573C"/>
    <w:rsid w:val="00E769F2"/>
    <w:rsid w:val="00E80839"/>
    <w:rsid w:val="00E838AE"/>
    <w:rsid w:val="00E9284A"/>
    <w:rsid w:val="00EA3F1A"/>
    <w:rsid w:val="00EA4161"/>
    <w:rsid w:val="00EA5EDF"/>
    <w:rsid w:val="00EA6777"/>
    <w:rsid w:val="00EB20E1"/>
    <w:rsid w:val="00EB4808"/>
    <w:rsid w:val="00EB5873"/>
    <w:rsid w:val="00ED17AC"/>
    <w:rsid w:val="00ED2862"/>
    <w:rsid w:val="00EE04E6"/>
    <w:rsid w:val="00EE66CA"/>
    <w:rsid w:val="00EE7C61"/>
    <w:rsid w:val="00EF2AAB"/>
    <w:rsid w:val="00EF40E1"/>
    <w:rsid w:val="00F00F24"/>
    <w:rsid w:val="00F055C3"/>
    <w:rsid w:val="00F10A77"/>
    <w:rsid w:val="00F14857"/>
    <w:rsid w:val="00F20C9D"/>
    <w:rsid w:val="00F236D4"/>
    <w:rsid w:val="00F32155"/>
    <w:rsid w:val="00F32571"/>
    <w:rsid w:val="00F32AA4"/>
    <w:rsid w:val="00F33C80"/>
    <w:rsid w:val="00F34474"/>
    <w:rsid w:val="00F36760"/>
    <w:rsid w:val="00F375B7"/>
    <w:rsid w:val="00F41CD1"/>
    <w:rsid w:val="00F460BB"/>
    <w:rsid w:val="00F620F8"/>
    <w:rsid w:val="00F62855"/>
    <w:rsid w:val="00F64EA8"/>
    <w:rsid w:val="00F66AA0"/>
    <w:rsid w:val="00F71158"/>
    <w:rsid w:val="00F71E90"/>
    <w:rsid w:val="00F7476B"/>
    <w:rsid w:val="00F76AF5"/>
    <w:rsid w:val="00F775F0"/>
    <w:rsid w:val="00F8126B"/>
    <w:rsid w:val="00F8223D"/>
    <w:rsid w:val="00F91182"/>
    <w:rsid w:val="00F946A1"/>
    <w:rsid w:val="00FA00F9"/>
    <w:rsid w:val="00FA0E95"/>
    <w:rsid w:val="00FA3A43"/>
    <w:rsid w:val="00FB2371"/>
    <w:rsid w:val="00FB3B6B"/>
    <w:rsid w:val="00FC2822"/>
    <w:rsid w:val="00FC2D2F"/>
    <w:rsid w:val="00FD4CAE"/>
    <w:rsid w:val="00FE1FCC"/>
    <w:rsid w:val="00FE42E9"/>
    <w:rsid w:val="00FE57AD"/>
    <w:rsid w:val="00FE5840"/>
    <w:rsid w:val="00FF2683"/>
    <w:rsid w:val="00FF3E23"/>
    <w:rsid w:val="00FF42DE"/>
    <w:rsid w:val="00FF51B1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6CF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paragraph" w:styleId="Revision">
    <w:name w:val="Revision"/>
    <w:hidden/>
    <w:uiPriority w:val="99"/>
    <w:semiHidden/>
    <w:rsid w:val="000A6E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90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4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3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BAE3CF3-A0C9-420C-8DAA-F51B4EBB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34</Pages>
  <Words>7646</Words>
  <Characters>43584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2022-08-03T12:41:00Z</dcterms:created>
  <dcterms:modified xsi:type="dcterms:W3CDTF">2022-08-04T05:15:00Z</dcterms:modified>
</cp:coreProperties>
</file>